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F2B09" w:rsidRPr="00CB4BB6" w:rsidRDefault="002722C9">
      <w:pPr>
        <w:pStyle w:val="ConsTitle"/>
        <w:widowControl/>
        <w:spacing w:line="276" w:lineRule="auto"/>
        <w:ind w:right="0"/>
        <w:jc w:val="center"/>
      </w:pPr>
      <w:r>
        <w:rPr>
          <w:rFonts w:ascii="Times New Roman" w:hAnsi="Times New Roman" w:cs="Times New Roman"/>
          <w:sz w:val="22"/>
          <w:szCs w:val="22"/>
        </w:rPr>
        <w:t>Контракт № 4</w:t>
      </w:r>
      <w:r w:rsidR="008A643D">
        <w:rPr>
          <w:rFonts w:ascii="Times New Roman" w:hAnsi="Times New Roman" w:cs="Times New Roman"/>
          <w:sz w:val="22"/>
          <w:szCs w:val="22"/>
        </w:rPr>
        <w:t>/2024</w:t>
      </w:r>
      <w:r w:rsidR="00AF2B09" w:rsidRPr="00CB4BB6">
        <w:rPr>
          <w:rFonts w:ascii="Times New Roman" w:hAnsi="Times New Roman" w:cs="Times New Roman"/>
          <w:sz w:val="22"/>
          <w:szCs w:val="22"/>
        </w:rPr>
        <w:t xml:space="preserve"> </w:t>
      </w:r>
    </w:p>
    <w:p w:rsidR="00AF2B09" w:rsidRPr="00CB4BB6" w:rsidRDefault="00AF2B09">
      <w:pPr>
        <w:pStyle w:val="ConsTitle"/>
        <w:widowControl/>
        <w:spacing w:line="276" w:lineRule="auto"/>
        <w:ind w:right="0"/>
        <w:jc w:val="center"/>
      </w:pPr>
      <w:r w:rsidRPr="00CB4BB6">
        <w:rPr>
          <w:rFonts w:ascii="Times New Roman" w:hAnsi="Times New Roman" w:cs="Times New Roman"/>
          <w:b w:val="0"/>
          <w:sz w:val="22"/>
          <w:szCs w:val="22"/>
        </w:rPr>
        <w:t>на оказание услуг</w:t>
      </w:r>
      <w:r w:rsidR="006D0A1C">
        <w:rPr>
          <w:rFonts w:ascii="Times New Roman" w:hAnsi="Times New Roman" w:cs="Times New Roman"/>
          <w:b w:val="0"/>
          <w:sz w:val="22"/>
          <w:szCs w:val="22"/>
        </w:rPr>
        <w:t xml:space="preserve"> по организации горячего питания</w:t>
      </w:r>
    </w:p>
    <w:p w:rsidR="00AF2B09" w:rsidRPr="00CB4BB6" w:rsidRDefault="00AF2B09">
      <w:pPr>
        <w:widowControl w:val="0"/>
        <w:autoSpaceDE w:val="0"/>
        <w:spacing w:after="0"/>
        <w:rPr>
          <w:rFonts w:ascii="Times New Roman" w:hAnsi="Times New Roman" w:cs="Times New Roman"/>
          <w:b/>
          <w:kern w:val="2"/>
        </w:rPr>
      </w:pPr>
    </w:p>
    <w:p w:rsidR="00AF2B09" w:rsidRPr="00CB4BB6" w:rsidRDefault="006D0A1C">
      <w:pPr>
        <w:widowControl w:val="0"/>
        <w:autoSpaceDE w:val="0"/>
        <w:spacing w:after="0"/>
      </w:pPr>
      <w:r>
        <w:rPr>
          <w:rFonts w:ascii="Times New Roman" w:hAnsi="Times New Roman" w:cs="Times New Roman"/>
          <w:kern w:val="2"/>
        </w:rPr>
        <w:t>с</w:t>
      </w:r>
      <w:r w:rsidR="00AF2B09" w:rsidRPr="00CB4BB6">
        <w:rPr>
          <w:rFonts w:ascii="Times New Roman" w:hAnsi="Times New Roman" w:cs="Times New Roman"/>
          <w:kern w:val="2"/>
        </w:rPr>
        <w:t xml:space="preserve">. </w:t>
      </w:r>
      <w:r w:rsidR="0042574B">
        <w:rPr>
          <w:rFonts w:ascii="Times New Roman" w:hAnsi="Times New Roman" w:cs="Times New Roman"/>
          <w:kern w:val="2"/>
        </w:rPr>
        <w:t>Елхов</w:t>
      </w:r>
      <w:r>
        <w:rPr>
          <w:rFonts w:ascii="Times New Roman" w:hAnsi="Times New Roman" w:cs="Times New Roman"/>
          <w:kern w:val="2"/>
        </w:rPr>
        <w:t>ка</w:t>
      </w:r>
      <w:r>
        <w:rPr>
          <w:rFonts w:ascii="Times New Roman" w:hAnsi="Times New Roman" w:cs="Times New Roman"/>
          <w:kern w:val="2"/>
        </w:rPr>
        <w:tab/>
      </w:r>
      <w:r w:rsidR="00AF2B09" w:rsidRPr="00CB4BB6">
        <w:rPr>
          <w:rFonts w:ascii="Times New Roman" w:hAnsi="Times New Roman" w:cs="Times New Roman"/>
          <w:kern w:val="2"/>
        </w:rPr>
        <w:tab/>
      </w:r>
      <w:r w:rsidR="00AF2B09" w:rsidRPr="00CB4BB6">
        <w:rPr>
          <w:rFonts w:ascii="Times New Roman" w:hAnsi="Times New Roman" w:cs="Times New Roman"/>
          <w:kern w:val="2"/>
        </w:rPr>
        <w:tab/>
      </w:r>
      <w:r w:rsidR="00AF2B09" w:rsidRPr="00CB4BB6">
        <w:rPr>
          <w:rFonts w:ascii="Times New Roman" w:hAnsi="Times New Roman" w:cs="Times New Roman"/>
          <w:kern w:val="2"/>
        </w:rPr>
        <w:tab/>
      </w:r>
      <w:r w:rsidR="00AF2B09" w:rsidRPr="00CB4BB6">
        <w:rPr>
          <w:rFonts w:ascii="Times New Roman" w:hAnsi="Times New Roman" w:cs="Times New Roman"/>
          <w:kern w:val="2"/>
        </w:rPr>
        <w:tab/>
      </w:r>
      <w:r w:rsidR="00AF2B09" w:rsidRPr="00CB4BB6">
        <w:rPr>
          <w:rFonts w:ascii="Times New Roman" w:hAnsi="Times New Roman" w:cs="Times New Roman"/>
          <w:kern w:val="2"/>
        </w:rPr>
        <w:tab/>
      </w:r>
      <w:r w:rsidR="00AF2B09" w:rsidRPr="00CB4BB6">
        <w:rPr>
          <w:rFonts w:ascii="Times New Roman" w:hAnsi="Times New Roman" w:cs="Times New Roman"/>
          <w:kern w:val="2"/>
        </w:rPr>
        <w:tab/>
        <w:t xml:space="preserve">                          </w:t>
      </w:r>
      <w:r w:rsidR="0042574B">
        <w:rPr>
          <w:rFonts w:ascii="Times New Roman" w:hAnsi="Times New Roman" w:cs="Times New Roman"/>
          <w:kern w:val="2"/>
        </w:rPr>
        <w:t xml:space="preserve">      </w:t>
      </w:r>
      <w:r w:rsidR="00AF2B09" w:rsidRPr="00CB4BB6">
        <w:rPr>
          <w:rFonts w:ascii="Times New Roman" w:hAnsi="Times New Roman" w:cs="Times New Roman"/>
          <w:kern w:val="2"/>
        </w:rPr>
        <w:t xml:space="preserve">     «____»___________ 20</w:t>
      </w:r>
      <w:r>
        <w:rPr>
          <w:rFonts w:ascii="Times New Roman" w:hAnsi="Times New Roman" w:cs="Times New Roman"/>
          <w:kern w:val="2"/>
        </w:rPr>
        <w:t>2</w:t>
      </w:r>
      <w:r w:rsidR="00F16FF5" w:rsidRPr="0039741E">
        <w:rPr>
          <w:rFonts w:ascii="Times New Roman" w:hAnsi="Times New Roman" w:cs="Times New Roman"/>
          <w:kern w:val="2"/>
        </w:rPr>
        <w:t>4</w:t>
      </w:r>
      <w:r w:rsidR="00391A0F" w:rsidRPr="0039741E">
        <w:rPr>
          <w:rFonts w:ascii="Times New Roman" w:hAnsi="Times New Roman" w:cs="Times New Roman"/>
          <w:kern w:val="2"/>
        </w:rPr>
        <w:t xml:space="preserve"> </w:t>
      </w:r>
      <w:r w:rsidR="00AF2B09" w:rsidRPr="00CB4BB6">
        <w:rPr>
          <w:rFonts w:ascii="Times New Roman" w:hAnsi="Times New Roman" w:cs="Times New Roman"/>
          <w:kern w:val="2"/>
        </w:rPr>
        <w:t xml:space="preserve"> г.</w:t>
      </w:r>
    </w:p>
    <w:p w:rsidR="00AF2B09" w:rsidRPr="00CB4BB6" w:rsidRDefault="00AF2B09">
      <w:pPr>
        <w:widowControl w:val="0"/>
        <w:autoSpaceDE w:val="0"/>
        <w:spacing w:after="0"/>
        <w:ind w:firstLine="709"/>
        <w:jc w:val="both"/>
        <w:rPr>
          <w:rFonts w:ascii="Times New Roman" w:hAnsi="Times New Roman" w:cs="Times New Roman"/>
          <w:kern w:val="2"/>
        </w:rPr>
      </w:pPr>
    </w:p>
    <w:p w:rsidR="00AF2B09" w:rsidRPr="00F92D56" w:rsidRDefault="0042574B" w:rsidP="00F92D56">
      <w:pPr>
        <w:widowControl w:val="0"/>
        <w:autoSpaceDE w:val="0"/>
        <w:spacing w:after="0"/>
        <w:ind w:firstLine="360"/>
        <w:jc w:val="both"/>
        <w:rPr>
          <w:rFonts w:ascii="Times New Roman" w:hAnsi="Times New Roman" w:cs="Times New Roman"/>
          <w:kern w:val="2"/>
        </w:rPr>
      </w:pPr>
      <w:r w:rsidRPr="00F92D56">
        <w:rPr>
          <w:rFonts w:ascii="Times New Roman" w:hAnsi="Times New Roman" w:cs="Times New Roman"/>
          <w:noProof/>
        </w:rPr>
        <w:t>государственное бюджетное общеобразовательное учреждение Самарской области средняя общеобразовательная школа имени Героя Советского Союза Матвея Никифоровича Заводского с.Елховка муниципального района Елховский Самарской области</w:t>
      </w:r>
      <w:r w:rsidRPr="00F92D56">
        <w:rPr>
          <w:rFonts w:ascii="Times New Roman" w:hAnsi="Times New Roman" w:cs="Times New Roman"/>
        </w:rPr>
        <w:t xml:space="preserve">, именуемое в дальнейшем «Заказчик», в лице  директора Свиридовой Ольги Геннадьевны, действующего на основании </w:t>
      </w:r>
      <w:r w:rsidRPr="00F92D56">
        <w:rPr>
          <w:rFonts w:ascii="Times New Roman" w:hAnsi="Times New Roman" w:cs="Times New Roman"/>
          <w:noProof/>
        </w:rPr>
        <w:t>Устава</w:t>
      </w:r>
      <w:r w:rsidRPr="00F92D56">
        <w:rPr>
          <w:rFonts w:ascii="Times New Roman" w:hAnsi="Times New Roman" w:cs="Times New Roman"/>
        </w:rPr>
        <w:t xml:space="preserve">, с одной стороны, </w:t>
      </w:r>
      <w:r w:rsidR="00AF2B09" w:rsidRPr="00F92D56">
        <w:rPr>
          <w:rFonts w:ascii="Times New Roman" w:hAnsi="Times New Roman" w:cs="Times New Roman"/>
          <w:kern w:val="2"/>
        </w:rPr>
        <w:t xml:space="preserve">и </w:t>
      </w:r>
      <w:r w:rsidR="008A643D" w:rsidRPr="00F92D56">
        <w:rPr>
          <w:rFonts w:ascii="Times New Roman" w:hAnsi="Times New Roman" w:cs="Times New Roman"/>
        </w:rPr>
        <w:t xml:space="preserve">Общество с ограниченной ответственностью «Комбинат детского питания «Здоров и Сыт»,  </w:t>
      </w:r>
      <w:r w:rsidR="008A643D" w:rsidRPr="00F92D56">
        <w:rPr>
          <w:rFonts w:ascii="Times New Roman" w:hAnsi="Times New Roman" w:cs="Times New Roman"/>
          <w:kern w:val="28"/>
        </w:rPr>
        <w:t xml:space="preserve">именуемое в дальнейшем «Исполнитель», в лице </w:t>
      </w:r>
      <w:r w:rsidR="008A643D" w:rsidRPr="00F92D56">
        <w:rPr>
          <w:rFonts w:ascii="Times New Roman" w:hAnsi="Times New Roman" w:cs="Times New Roman"/>
        </w:rPr>
        <w:t xml:space="preserve">директора Сосковой Кристины Юрьевны, </w:t>
      </w:r>
      <w:r w:rsidR="008A643D" w:rsidRPr="00F92D56">
        <w:rPr>
          <w:rFonts w:ascii="Times New Roman" w:hAnsi="Times New Roman" w:cs="Times New Roman"/>
          <w:kern w:val="28"/>
        </w:rPr>
        <w:t>действующего на основании Устава, с другой стороны, совместно именуемые как «Стороны»</w:t>
      </w:r>
      <w:r w:rsidR="008A643D" w:rsidRPr="00F92D56">
        <w:rPr>
          <w:rFonts w:ascii="Times New Roman" w:hAnsi="Times New Roman" w:cs="Times New Roman"/>
          <w:kern w:val="2"/>
        </w:rPr>
        <w:t>,</w:t>
      </w:r>
      <w:r w:rsidR="00012EF9" w:rsidRPr="00012EF9">
        <w:rPr>
          <w:rFonts w:ascii="Times New Roman" w:hAnsi="Times New Roman" w:cs="Times New Roman"/>
        </w:rPr>
        <w:t xml:space="preserve"> </w:t>
      </w:r>
      <w:r w:rsidR="00012EF9" w:rsidRPr="00CB4BB6">
        <w:rPr>
          <w:rFonts w:ascii="Times New Roman" w:hAnsi="Times New Roman" w:cs="Times New Roman"/>
        </w:rPr>
        <w:t xml:space="preserve">в порядке установленном Федеральным законом от </w:t>
      </w:r>
      <w:r w:rsidR="00012EF9" w:rsidRPr="00DA785D">
        <w:rPr>
          <w:rFonts w:ascii="Times New Roman" w:hAnsi="Times New Roman" w:cs="Times New Roman"/>
        </w:rPr>
        <w:t>0</w:t>
      </w:r>
      <w:r w:rsidR="00012EF9">
        <w:rPr>
          <w:rFonts w:ascii="Times New Roman" w:hAnsi="Times New Roman" w:cs="Times New Roman"/>
        </w:rPr>
        <w:t>5 апреля 2013 г</w:t>
      </w:r>
      <w:r w:rsidR="008A643D" w:rsidRPr="00F92D56">
        <w:rPr>
          <w:rFonts w:ascii="Times New Roman" w:hAnsi="Times New Roman" w:cs="Times New Roman"/>
        </w:rPr>
        <w:t>. № 44-Ф «О контрактной системе в сфере закупок товаров, работ, услуг для обеспечения  государственных и муниципальных нужд» (далее - Закон о КС)</w:t>
      </w:r>
      <w:r w:rsidR="00AF2B09" w:rsidRPr="00F92D56">
        <w:rPr>
          <w:rFonts w:ascii="Times New Roman" w:hAnsi="Times New Roman" w:cs="Times New Roman"/>
        </w:rPr>
        <w:t>,</w:t>
      </w:r>
      <w:r w:rsidR="00AF2B09" w:rsidRPr="00F92D56">
        <w:rPr>
          <w:rFonts w:ascii="Times New Roman" w:hAnsi="Times New Roman" w:cs="Times New Roman"/>
          <w:kern w:val="2"/>
        </w:rPr>
        <w:t xml:space="preserve"> </w:t>
      </w:r>
      <w:r w:rsidR="00AF2B09" w:rsidRPr="00F92D56">
        <w:rPr>
          <w:rFonts w:ascii="Times New Roman" w:hAnsi="Times New Roman" w:cs="Times New Roman"/>
        </w:rPr>
        <w:t>на основан</w:t>
      </w:r>
      <w:r w:rsidR="003E0EBD" w:rsidRPr="00F92D56">
        <w:rPr>
          <w:rFonts w:ascii="Times New Roman" w:hAnsi="Times New Roman" w:cs="Times New Roman"/>
        </w:rPr>
        <w:t>ии протокола подведения итогов определения поставщика (подрядчика, исполните</w:t>
      </w:r>
      <w:r w:rsidR="00012EF9">
        <w:rPr>
          <w:rFonts w:ascii="Times New Roman" w:hAnsi="Times New Roman" w:cs="Times New Roman"/>
        </w:rPr>
        <w:t>ля) (</w:t>
      </w:r>
      <w:hyperlink r:id="rId8" w:tgtFrame="_blank" w:history="1">
        <w:r w:rsidR="00012EF9" w:rsidRPr="00F92D56">
          <w:rPr>
            <w:rStyle w:val="aa"/>
            <w:rFonts w:ascii="Times New Roman" w:hAnsi="Times New Roman" w:cs="Times New Roman"/>
            <w:color w:val="auto"/>
            <w:u w:val="none"/>
          </w:rPr>
          <w:t>014220000132401</w:t>
        </w:r>
      </w:hyperlink>
      <w:r w:rsidR="00012EF9" w:rsidRPr="00F92D56">
        <w:rPr>
          <w:rStyle w:val="aa"/>
          <w:rFonts w:ascii="Times New Roman" w:hAnsi="Times New Roman" w:cs="Times New Roman"/>
          <w:color w:val="auto"/>
          <w:u w:val="none"/>
        </w:rPr>
        <w:t>6978</w:t>
      </w:r>
      <w:r w:rsidR="00012EF9">
        <w:rPr>
          <w:rStyle w:val="aa"/>
          <w:rFonts w:ascii="Times New Roman" w:hAnsi="Times New Roman" w:cs="Times New Roman"/>
          <w:color w:val="auto"/>
          <w:u w:val="none"/>
        </w:rPr>
        <w:t>)</w:t>
      </w:r>
      <w:r w:rsidR="003E0EBD" w:rsidRPr="00F92D56">
        <w:rPr>
          <w:rFonts w:ascii="Times New Roman" w:hAnsi="Times New Roman" w:cs="Times New Roman"/>
        </w:rPr>
        <w:t xml:space="preserve"> </w:t>
      </w:r>
      <w:r w:rsidR="00012EF9">
        <w:rPr>
          <w:rFonts w:ascii="Times New Roman" w:hAnsi="Times New Roman" w:cs="Times New Roman"/>
        </w:rPr>
        <w:t xml:space="preserve">от </w:t>
      </w:r>
      <w:r w:rsidR="00EB438F">
        <w:rPr>
          <w:rFonts w:ascii="Times New Roman" w:hAnsi="Times New Roman" w:cs="Times New Roman"/>
        </w:rPr>
        <w:t xml:space="preserve">                                </w:t>
      </w:r>
      <w:r w:rsidR="00012EF9">
        <w:rPr>
          <w:rFonts w:ascii="Times New Roman" w:hAnsi="Times New Roman" w:cs="Times New Roman"/>
        </w:rPr>
        <w:t xml:space="preserve">05.08.2024 г. </w:t>
      </w:r>
      <w:r w:rsidR="00F92D56" w:rsidRPr="00012EF9">
        <w:rPr>
          <w:rFonts w:ascii="Times New Roman" w:hAnsi="Times New Roman" w:cs="Times New Roman"/>
        </w:rPr>
        <w:t>№</w:t>
      </w:r>
      <w:r w:rsidR="00012EF9">
        <w:rPr>
          <w:rFonts w:ascii="Times New Roman" w:hAnsi="Times New Roman" w:cs="Times New Roman"/>
        </w:rPr>
        <w:t xml:space="preserve"> </w:t>
      </w:r>
      <w:r w:rsidR="00012EF9" w:rsidRPr="00012EF9">
        <w:rPr>
          <w:rFonts w:ascii="Times New Roman" w:hAnsi="Times New Roman" w:cs="Times New Roman"/>
        </w:rPr>
        <w:t>01422000013240116978-2-1</w:t>
      </w:r>
      <w:r w:rsidR="003E0EBD" w:rsidRPr="00F92D56">
        <w:rPr>
          <w:rStyle w:val="aa"/>
          <w:rFonts w:ascii="Times New Roman" w:hAnsi="Times New Roman" w:cs="Times New Roman"/>
          <w:color w:val="auto"/>
          <w:u w:val="none"/>
        </w:rPr>
        <w:t>,</w:t>
      </w:r>
      <w:r w:rsidR="003E0EBD" w:rsidRPr="00F92D56">
        <w:rPr>
          <w:rFonts w:ascii="Times New Roman" w:hAnsi="Times New Roman" w:cs="Times New Roman"/>
          <w:kern w:val="2"/>
        </w:rPr>
        <w:t xml:space="preserve"> заключили настоящий контракт (далее – контракт) о нижеследующем:</w:t>
      </w:r>
    </w:p>
    <w:p w:rsidR="00DA785D" w:rsidRPr="00F92D56" w:rsidRDefault="00DA785D">
      <w:pPr>
        <w:widowControl w:val="0"/>
        <w:autoSpaceDE w:val="0"/>
        <w:spacing w:after="0"/>
        <w:jc w:val="both"/>
        <w:rPr>
          <w:rFonts w:ascii="Times New Roman" w:hAnsi="Times New Roman" w:cs="Times New Roman"/>
        </w:rPr>
      </w:pPr>
    </w:p>
    <w:p w:rsidR="00AF2B09" w:rsidRPr="00F92D56" w:rsidRDefault="00AF2B09" w:rsidP="00DA785D">
      <w:pPr>
        <w:widowControl w:val="0"/>
        <w:numPr>
          <w:ilvl w:val="0"/>
          <w:numId w:val="3"/>
        </w:numPr>
        <w:autoSpaceDE w:val="0"/>
        <w:spacing w:after="0"/>
        <w:jc w:val="center"/>
        <w:rPr>
          <w:rFonts w:ascii="Times New Roman" w:hAnsi="Times New Roman" w:cs="Times New Roman"/>
          <w:b/>
          <w:kern w:val="2"/>
          <w:lang w:val="en-US"/>
        </w:rPr>
      </w:pPr>
      <w:r w:rsidRPr="00F92D56">
        <w:rPr>
          <w:rFonts w:ascii="Times New Roman" w:hAnsi="Times New Roman" w:cs="Times New Roman"/>
          <w:b/>
          <w:kern w:val="2"/>
        </w:rPr>
        <w:t>ПРЕДМЕТ КОНТРАКТА</w:t>
      </w:r>
    </w:p>
    <w:p w:rsidR="00DA785D" w:rsidRPr="00F92D56" w:rsidRDefault="00DA785D" w:rsidP="00F92D56">
      <w:pPr>
        <w:widowControl w:val="0"/>
        <w:autoSpaceDE w:val="0"/>
        <w:spacing w:after="0"/>
        <w:rPr>
          <w:rFonts w:ascii="Times New Roman" w:hAnsi="Times New Roman" w:cs="Times New Roman"/>
        </w:rPr>
      </w:pPr>
    </w:p>
    <w:p w:rsidR="00AF2B09" w:rsidRPr="00F92D56" w:rsidRDefault="00AF2B09" w:rsidP="00624F7A">
      <w:pPr>
        <w:autoSpaceDE w:val="0"/>
        <w:spacing w:after="0"/>
        <w:ind w:firstLine="539"/>
        <w:jc w:val="both"/>
        <w:rPr>
          <w:rFonts w:ascii="Times New Roman" w:hAnsi="Times New Roman" w:cs="Times New Roman"/>
        </w:rPr>
      </w:pPr>
      <w:r w:rsidRPr="00F92D56">
        <w:rPr>
          <w:rFonts w:ascii="Times New Roman" w:hAnsi="Times New Roman" w:cs="Times New Roman"/>
        </w:rPr>
        <w:t>1.1. Исполнитель по заданию Заказчика обязуется оказать услуги</w:t>
      </w:r>
      <w:r w:rsidR="006D0A1C" w:rsidRPr="00F92D56">
        <w:rPr>
          <w:rFonts w:ascii="Times New Roman" w:hAnsi="Times New Roman" w:cs="Times New Roman"/>
        </w:rPr>
        <w:t xml:space="preserve"> по о</w:t>
      </w:r>
      <w:r w:rsidR="004A0D2B" w:rsidRPr="00F92D56">
        <w:rPr>
          <w:rFonts w:ascii="Times New Roman" w:hAnsi="Times New Roman" w:cs="Times New Roman"/>
        </w:rPr>
        <w:t>рганизации</w:t>
      </w:r>
      <w:r w:rsidR="006D0A1C" w:rsidRPr="00F92D56">
        <w:rPr>
          <w:rFonts w:ascii="Times New Roman" w:hAnsi="Times New Roman" w:cs="Times New Roman"/>
        </w:rPr>
        <w:t xml:space="preserve"> горяч</w:t>
      </w:r>
      <w:r w:rsidR="004A0D2B" w:rsidRPr="00F92D56">
        <w:rPr>
          <w:rFonts w:ascii="Times New Roman" w:hAnsi="Times New Roman" w:cs="Times New Roman"/>
        </w:rPr>
        <w:t>его</w:t>
      </w:r>
      <w:r w:rsidR="006D0A1C" w:rsidRPr="00F92D56">
        <w:rPr>
          <w:rFonts w:ascii="Times New Roman" w:hAnsi="Times New Roman" w:cs="Times New Roman"/>
        </w:rPr>
        <w:t xml:space="preserve"> питани</w:t>
      </w:r>
      <w:r w:rsidR="004A0D2B" w:rsidRPr="00F92D56">
        <w:rPr>
          <w:rFonts w:ascii="Times New Roman" w:hAnsi="Times New Roman" w:cs="Times New Roman"/>
        </w:rPr>
        <w:t>я</w:t>
      </w:r>
      <w:r w:rsidR="006D0A1C" w:rsidRPr="00F92D56">
        <w:rPr>
          <w:rFonts w:ascii="Times New Roman" w:hAnsi="Times New Roman" w:cs="Times New Roman"/>
        </w:rPr>
        <w:t xml:space="preserve"> </w:t>
      </w:r>
      <w:r w:rsidR="00DC0E73" w:rsidRPr="00F92D56">
        <w:rPr>
          <w:rFonts w:ascii="Times New Roman" w:hAnsi="Times New Roman" w:cs="Times New Roman"/>
        </w:rPr>
        <w:t>обучающихся, получающих начальное общее образование</w:t>
      </w:r>
      <w:r w:rsidRPr="00F92D56">
        <w:rPr>
          <w:rFonts w:ascii="Times New Roman" w:hAnsi="Times New Roman" w:cs="Times New Roman"/>
        </w:rPr>
        <w:t xml:space="preserve"> (Код ОКПД 2</w:t>
      </w:r>
      <w:r w:rsidR="00DC0E73" w:rsidRPr="00F92D56">
        <w:rPr>
          <w:rFonts w:ascii="Times New Roman" w:hAnsi="Times New Roman" w:cs="Times New Roman"/>
        </w:rPr>
        <w:t xml:space="preserve"> </w:t>
      </w:r>
      <w:r w:rsidR="00624F7A" w:rsidRPr="00F92D56">
        <w:rPr>
          <w:rFonts w:ascii="Times New Roman" w:hAnsi="Times New Roman" w:cs="Times New Roman"/>
        </w:rPr>
        <w:t>- 56.29.20.120</w:t>
      </w:r>
      <w:r w:rsidRPr="00F92D56">
        <w:rPr>
          <w:rFonts w:ascii="Times New Roman" w:hAnsi="Times New Roman" w:cs="Times New Roman"/>
        </w:rPr>
        <w:t>) (далее - услуги)</w:t>
      </w:r>
      <w:r w:rsidR="00624F7A" w:rsidRPr="00F92D56">
        <w:rPr>
          <w:rFonts w:ascii="Times New Roman" w:hAnsi="Times New Roman" w:cs="Times New Roman"/>
        </w:rPr>
        <w:t xml:space="preserve"> </w:t>
      </w:r>
      <w:r w:rsidRPr="00F92D56">
        <w:rPr>
          <w:rFonts w:ascii="Times New Roman" w:hAnsi="Times New Roman" w:cs="Times New Roman"/>
        </w:rPr>
        <w:t>и передать полученные при оказании услуг результаты (отчитаться об оказанных услугах) в порядке и на условиях, предусмотренных настоящим  контрактом.</w:t>
      </w:r>
    </w:p>
    <w:p w:rsidR="00AF2B09" w:rsidRPr="00F92D56" w:rsidRDefault="00AF2B09">
      <w:pPr>
        <w:autoSpaceDE w:val="0"/>
        <w:spacing w:after="0"/>
        <w:ind w:firstLine="540"/>
        <w:jc w:val="both"/>
        <w:rPr>
          <w:rFonts w:ascii="Times New Roman" w:hAnsi="Times New Roman" w:cs="Times New Roman"/>
        </w:rPr>
      </w:pPr>
      <w:r w:rsidRPr="00F92D56">
        <w:rPr>
          <w:rFonts w:ascii="Times New Roman" w:hAnsi="Times New Roman" w:cs="Times New Roman"/>
        </w:rPr>
        <w:t>1.2. Заказчик обязуется принять и оплатить надлежащим образом исполненные обязательства, предусмотренные п. 1.1, в порядке и на условиях, предусмотренных настоящим контрактом.</w:t>
      </w:r>
    </w:p>
    <w:p w:rsidR="00AF2B09" w:rsidRPr="00F92D56" w:rsidRDefault="00AF2B09">
      <w:pPr>
        <w:autoSpaceDE w:val="0"/>
        <w:spacing w:after="0"/>
        <w:ind w:firstLine="540"/>
        <w:jc w:val="both"/>
        <w:rPr>
          <w:rFonts w:ascii="Times New Roman" w:hAnsi="Times New Roman" w:cs="Times New Roman"/>
        </w:rPr>
      </w:pPr>
      <w:r w:rsidRPr="00F92D56">
        <w:rPr>
          <w:rFonts w:ascii="Times New Roman" w:hAnsi="Times New Roman" w:cs="Times New Roman"/>
        </w:rPr>
        <w:t>1.3. Требования, предъявляемые к услугам, включая параметры, определяющие качественные и количественные характеристики услуг, сроки оказания услуг, требования к отчетной документации и другие условия исполнения контракта определяются в Техническом Задании на оказание услуг (Приложение № 1 к  контракту).</w:t>
      </w:r>
    </w:p>
    <w:p w:rsidR="00AF2B09" w:rsidRPr="00F92D56" w:rsidRDefault="00AF2B09">
      <w:pPr>
        <w:autoSpaceDE w:val="0"/>
        <w:spacing w:after="0"/>
        <w:jc w:val="center"/>
        <w:rPr>
          <w:rFonts w:ascii="Times New Roman" w:hAnsi="Times New Roman" w:cs="Times New Roman"/>
          <w:b/>
        </w:rPr>
      </w:pPr>
      <w:r w:rsidRPr="00F92D56">
        <w:rPr>
          <w:rFonts w:ascii="Times New Roman" w:hAnsi="Times New Roman" w:cs="Times New Roman"/>
          <w:b/>
        </w:rPr>
        <w:t>2. ОБЩИЕ ПОЛОЖЕНИЯ  КОНТРАКТА</w:t>
      </w:r>
    </w:p>
    <w:p w:rsidR="00DA785D" w:rsidRPr="00F92D56" w:rsidRDefault="00DA785D">
      <w:pPr>
        <w:autoSpaceDE w:val="0"/>
        <w:spacing w:after="0"/>
        <w:jc w:val="center"/>
        <w:rPr>
          <w:rFonts w:ascii="Times New Roman" w:hAnsi="Times New Roman" w:cs="Times New Roman"/>
        </w:rPr>
      </w:pP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2.1. Основные определения, используемые в  контракте:</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2.1.1. Отчетная документация - подготовленные и подписанные Исполнителем документы и материалы, подтверждающие надлежащее оказание услуг по  контракту (этапу контракта)</w:t>
      </w:r>
      <w:r w:rsidRPr="00F92D56">
        <w:rPr>
          <w:rFonts w:ascii="Times New Roman" w:hAnsi="Times New Roman" w:cs="Times New Roman"/>
          <w:i/>
        </w:rPr>
        <w:t>,</w:t>
      </w:r>
      <w:r w:rsidRPr="00F92D56">
        <w:rPr>
          <w:rFonts w:ascii="Times New Roman" w:hAnsi="Times New Roman" w:cs="Times New Roman"/>
        </w:rPr>
        <w:t xml:space="preserve"> передаваемые Заказчику, включая все документы и материалы, предусмотренные требованиями к отчетной документации, установленными в Техническом Задании на оказание услуг (Приложение № 1 к  контракту).</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2.2. Требования к услугам:</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2.2.1. Результат услуг должны отвечать требованиям Технического Задания, а также  требованиям качества, безопасности жизни и здоровья, а также иным требованиям безопасности (санитарным нормам и правилам, государственным стандартам и т.п.), сертификации, лицензирования, если такие требования предъявляются настоящим  контрактом и (или) действующим законодательством Российской Федерации.</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2.2.2. Услуги должны быть оказаны в сроки, предусмотренные настоящим контрактом.</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2.2.3. Услуги по контракту (этапу контракта) должны быть оказаны Исполнителем в полном объеме, и отчетная документация в установленном порядке передана Заказчику до даты, указанной в п. 10.3.  контракта.</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 xml:space="preserve">2.2.4. Дата окончания оказания услуг по настоящему  контракту не может быть позднее соответствующей даты, указанной  в п.10.2.  контракта. </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2.2.5. Если результат услуг подлежит упаковке, то требования к упаковке определяются в Техническом Задании на оказание услуг  (Приложение  № 1 к  контракту).</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2.2.6. Риск случайной гибели или случайного повреждения результата услуг до его передачи Заказчику лежит на Исполнителе.</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lastRenderedPageBreak/>
        <w:t>2.2.7. Результат услуг передается Заказчику с необходимыми принадлежностями к результату услуг, если такое требование установлено законодательством Российской Федерации, или в Техническом Задании на оказание услуг (Приложение № 1 к  контракту).</w:t>
      </w:r>
    </w:p>
    <w:p w:rsidR="0042574B"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2.3. Мест</w:t>
      </w:r>
      <w:r w:rsidR="0042574B" w:rsidRPr="00F92D56">
        <w:rPr>
          <w:rFonts w:ascii="Times New Roman" w:hAnsi="Times New Roman" w:cs="Times New Roman"/>
        </w:rPr>
        <w:t>а</w:t>
      </w:r>
      <w:r w:rsidRPr="00F92D56">
        <w:rPr>
          <w:rFonts w:ascii="Times New Roman" w:hAnsi="Times New Roman" w:cs="Times New Roman"/>
        </w:rPr>
        <w:t xml:space="preserve"> оказания услуг</w:t>
      </w:r>
      <w:r w:rsidR="000C2FBB" w:rsidRPr="00F92D56">
        <w:rPr>
          <w:rFonts w:ascii="Times New Roman" w:hAnsi="Times New Roman" w:cs="Times New Roman"/>
        </w:rPr>
        <w:t>:</w:t>
      </w:r>
      <w:r w:rsidRPr="00F92D56">
        <w:rPr>
          <w:rFonts w:ascii="Times New Roman" w:hAnsi="Times New Roman" w:cs="Times New Roman"/>
        </w:rPr>
        <w:t xml:space="preserve"> </w:t>
      </w:r>
    </w:p>
    <w:p w:rsidR="0042574B" w:rsidRPr="00F92D56" w:rsidRDefault="0042574B" w:rsidP="0042574B">
      <w:pPr>
        <w:autoSpaceDE w:val="0"/>
        <w:autoSpaceDN w:val="0"/>
        <w:adjustRightInd w:val="0"/>
        <w:spacing w:after="0"/>
        <w:ind w:firstLine="539"/>
        <w:jc w:val="both"/>
        <w:rPr>
          <w:rFonts w:ascii="Times New Roman" w:hAnsi="Times New Roman" w:cs="Times New Roman"/>
        </w:rPr>
      </w:pPr>
      <w:r w:rsidRPr="00F92D56">
        <w:rPr>
          <w:rFonts w:ascii="Times New Roman" w:hAnsi="Times New Roman" w:cs="Times New Roman"/>
        </w:rPr>
        <w:t xml:space="preserve">- пищеблок, расположенный в здании ГБОУ СОШ </w:t>
      </w:r>
      <w:proofErr w:type="spellStart"/>
      <w:r w:rsidRPr="00F92D56">
        <w:rPr>
          <w:rFonts w:ascii="Times New Roman" w:hAnsi="Times New Roman" w:cs="Times New Roman"/>
        </w:rPr>
        <w:t>им.М.Н.Заводского</w:t>
      </w:r>
      <w:proofErr w:type="spellEnd"/>
      <w:r w:rsidRPr="00F92D56">
        <w:rPr>
          <w:rFonts w:ascii="Times New Roman" w:hAnsi="Times New Roman" w:cs="Times New Roman"/>
        </w:rPr>
        <w:t xml:space="preserve"> </w:t>
      </w:r>
      <w:proofErr w:type="spellStart"/>
      <w:r w:rsidRPr="00F92D56">
        <w:rPr>
          <w:rFonts w:ascii="Times New Roman" w:hAnsi="Times New Roman" w:cs="Times New Roman"/>
        </w:rPr>
        <w:t>с.Елховка</w:t>
      </w:r>
      <w:proofErr w:type="spellEnd"/>
      <w:r w:rsidRPr="00F92D56">
        <w:rPr>
          <w:rFonts w:ascii="Times New Roman" w:hAnsi="Times New Roman" w:cs="Times New Roman"/>
        </w:rPr>
        <w:t>;</w:t>
      </w:r>
    </w:p>
    <w:p w:rsidR="0042574B" w:rsidRPr="00F92D56" w:rsidRDefault="0042574B" w:rsidP="0042574B">
      <w:pPr>
        <w:autoSpaceDE w:val="0"/>
        <w:autoSpaceDN w:val="0"/>
        <w:adjustRightInd w:val="0"/>
        <w:spacing w:after="0"/>
        <w:ind w:firstLine="539"/>
        <w:jc w:val="both"/>
        <w:rPr>
          <w:rFonts w:ascii="Times New Roman" w:hAnsi="Times New Roman" w:cs="Times New Roman"/>
        </w:rPr>
      </w:pPr>
      <w:r w:rsidRPr="00F92D56">
        <w:rPr>
          <w:rFonts w:ascii="Times New Roman" w:hAnsi="Times New Roman" w:cs="Times New Roman"/>
        </w:rPr>
        <w:t xml:space="preserve">- пищеблок, расположенный в здании </w:t>
      </w:r>
      <w:proofErr w:type="spellStart"/>
      <w:r w:rsidRPr="00F92D56">
        <w:rPr>
          <w:rFonts w:ascii="Times New Roman" w:hAnsi="Times New Roman" w:cs="Times New Roman"/>
        </w:rPr>
        <w:t>Борминского</w:t>
      </w:r>
      <w:proofErr w:type="spellEnd"/>
      <w:r w:rsidRPr="00F92D56">
        <w:rPr>
          <w:rFonts w:ascii="Times New Roman" w:hAnsi="Times New Roman" w:cs="Times New Roman"/>
        </w:rPr>
        <w:t xml:space="preserve"> филиала ГБОУ СОШ </w:t>
      </w:r>
      <w:proofErr w:type="spellStart"/>
      <w:r w:rsidRPr="00F92D56">
        <w:rPr>
          <w:rFonts w:ascii="Times New Roman" w:hAnsi="Times New Roman" w:cs="Times New Roman"/>
        </w:rPr>
        <w:t>им.М.Н.Заводского</w:t>
      </w:r>
      <w:proofErr w:type="spellEnd"/>
      <w:r w:rsidRPr="00F92D56">
        <w:rPr>
          <w:rFonts w:ascii="Times New Roman" w:hAnsi="Times New Roman" w:cs="Times New Roman"/>
        </w:rPr>
        <w:t xml:space="preserve"> </w:t>
      </w:r>
      <w:proofErr w:type="spellStart"/>
      <w:r w:rsidRPr="00F92D56">
        <w:rPr>
          <w:rFonts w:ascii="Times New Roman" w:hAnsi="Times New Roman" w:cs="Times New Roman"/>
        </w:rPr>
        <w:t>с.Елховка</w:t>
      </w:r>
      <w:proofErr w:type="spellEnd"/>
      <w:r w:rsidRPr="00F92D56">
        <w:rPr>
          <w:rFonts w:ascii="Times New Roman" w:hAnsi="Times New Roman" w:cs="Times New Roman"/>
        </w:rPr>
        <w:t>.</w:t>
      </w:r>
    </w:p>
    <w:p w:rsidR="0042574B" w:rsidRPr="00F92D56" w:rsidRDefault="0042574B" w:rsidP="0042574B">
      <w:pPr>
        <w:autoSpaceDE w:val="0"/>
        <w:autoSpaceDN w:val="0"/>
        <w:adjustRightInd w:val="0"/>
        <w:spacing w:after="0"/>
        <w:ind w:firstLine="539"/>
        <w:jc w:val="both"/>
        <w:rPr>
          <w:rFonts w:ascii="Times New Roman" w:hAnsi="Times New Roman" w:cs="Times New Roman"/>
        </w:rPr>
      </w:pPr>
      <w:r w:rsidRPr="00F92D56">
        <w:rPr>
          <w:rFonts w:ascii="Times New Roman" w:hAnsi="Times New Roman" w:cs="Times New Roman"/>
        </w:rPr>
        <w:t xml:space="preserve">- пищеблок, расположенный в здании </w:t>
      </w:r>
      <w:proofErr w:type="spellStart"/>
      <w:r w:rsidRPr="00F92D56">
        <w:rPr>
          <w:rFonts w:ascii="Times New Roman" w:hAnsi="Times New Roman" w:cs="Times New Roman"/>
        </w:rPr>
        <w:t>Мулловского</w:t>
      </w:r>
      <w:proofErr w:type="spellEnd"/>
      <w:r w:rsidRPr="00F92D56">
        <w:rPr>
          <w:rFonts w:ascii="Times New Roman" w:hAnsi="Times New Roman" w:cs="Times New Roman"/>
        </w:rPr>
        <w:t xml:space="preserve"> филиала ГБОУ СОШ </w:t>
      </w:r>
      <w:proofErr w:type="spellStart"/>
      <w:r w:rsidRPr="00F92D56">
        <w:rPr>
          <w:rFonts w:ascii="Times New Roman" w:hAnsi="Times New Roman" w:cs="Times New Roman"/>
        </w:rPr>
        <w:t>им.М.Н.Заводского</w:t>
      </w:r>
      <w:proofErr w:type="spellEnd"/>
      <w:r w:rsidRPr="00F92D56">
        <w:rPr>
          <w:rFonts w:ascii="Times New Roman" w:hAnsi="Times New Roman" w:cs="Times New Roman"/>
        </w:rPr>
        <w:t xml:space="preserve"> </w:t>
      </w:r>
      <w:proofErr w:type="spellStart"/>
      <w:r w:rsidRPr="00F92D56">
        <w:rPr>
          <w:rFonts w:ascii="Times New Roman" w:hAnsi="Times New Roman" w:cs="Times New Roman"/>
        </w:rPr>
        <w:t>с.Елховка</w:t>
      </w:r>
      <w:proofErr w:type="spellEnd"/>
      <w:r w:rsidRPr="00F92D56">
        <w:rPr>
          <w:rFonts w:ascii="Times New Roman" w:hAnsi="Times New Roman" w:cs="Times New Roman"/>
        </w:rPr>
        <w:t>.</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2.4. Гарантии Исполнителя и гарантийные обязательства:</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 xml:space="preserve">2.4.1. При исполнении обязательств по настоящему  контракту Исполнитель обязуется не нарушать имущественные и неимущественные права Заказчика и других лиц. Использование объектов интеллектуальной собственности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 </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2.4.2. Исполнитель гарантирует, что результат услуг передается свободным от прав третьих лиц и не является предметом залога, ареста или иного обременения.</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2.4.3. Срок гарантии качества на услуги по контракту у</w:t>
      </w:r>
      <w:r w:rsidR="001D2FD3" w:rsidRPr="00F92D56">
        <w:rPr>
          <w:rFonts w:ascii="Times New Roman" w:hAnsi="Times New Roman" w:cs="Times New Roman"/>
        </w:rPr>
        <w:t>казывается в Техническом задании</w:t>
      </w:r>
      <w:r w:rsidRPr="00F92D56">
        <w:rPr>
          <w:rFonts w:ascii="Times New Roman" w:hAnsi="Times New Roman" w:cs="Times New Roman"/>
        </w:rPr>
        <w:t xml:space="preserve">. Течение гарантийного срока начинается с момента подписания Заказчиком акта сдачи-приемки оказанных услуг </w:t>
      </w:r>
      <w:r w:rsidR="0032281B" w:rsidRPr="00F92D56">
        <w:rPr>
          <w:rFonts w:ascii="Times New Roman" w:hAnsi="Times New Roman" w:cs="Times New Roman"/>
        </w:rPr>
        <w:t xml:space="preserve">и документа о приемке </w:t>
      </w:r>
      <w:r w:rsidRPr="00F92D56">
        <w:rPr>
          <w:rFonts w:ascii="Times New Roman" w:hAnsi="Times New Roman" w:cs="Times New Roman"/>
        </w:rPr>
        <w:t>по контракту.</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2.4.4. Объем гарантии качества на услуги по  контракту устанавливается в Техническом Задании на оказание услуг (Приложение № 1 к  контракту).</w:t>
      </w:r>
    </w:p>
    <w:p w:rsidR="00DA785D" w:rsidRPr="00F92D56" w:rsidRDefault="00DA785D">
      <w:pPr>
        <w:autoSpaceDE w:val="0"/>
        <w:spacing w:after="0"/>
        <w:ind w:firstLine="539"/>
        <w:jc w:val="both"/>
        <w:rPr>
          <w:rFonts w:ascii="Times New Roman" w:hAnsi="Times New Roman" w:cs="Times New Roman"/>
        </w:rPr>
      </w:pPr>
    </w:p>
    <w:p w:rsidR="00AF2B09" w:rsidRPr="00F92D56" w:rsidRDefault="00AF2B09">
      <w:pPr>
        <w:tabs>
          <w:tab w:val="left" w:pos="2751"/>
          <w:tab w:val="center" w:pos="4960"/>
        </w:tabs>
        <w:autoSpaceDE w:val="0"/>
        <w:spacing w:after="0"/>
        <w:rPr>
          <w:rFonts w:ascii="Times New Roman" w:hAnsi="Times New Roman" w:cs="Times New Roman"/>
          <w:b/>
        </w:rPr>
      </w:pPr>
      <w:r w:rsidRPr="00F92D56">
        <w:rPr>
          <w:rFonts w:ascii="Times New Roman" w:hAnsi="Times New Roman" w:cs="Times New Roman"/>
          <w:b/>
        </w:rPr>
        <w:tab/>
      </w:r>
      <w:r w:rsidRPr="00F92D56">
        <w:rPr>
          <w:rFonts w:ascii="Times New Roman" w:hAnsi="Times New Roman" w:cs="Times New Roman"/>
          <w:b/>
        </w:rPr>
        <w:tab/>
        <w:t>3. ЦЕНА УСЛУГ И ПОРЯДОК ОПЛАТЫ</w:t>
      </w:r>
    </w:p>
    <w:p w:rsidR="00DA785D" w:rsidRPr="00F92D56" w:rsidRDefault="00DA785D">
      <w:pPr>
        <w:tabs>
          <w:tab w:val="left" w:pos="2751"/>
          <w:tab w:val="center" w:pos="4960"/>
        </w:tabs>
        <w:autoSpaceDE w:val="0"/>
        <w:spacing w:after="0"/>
        <w:rPr>
          <w:rFonts w:ascii="Times New Roman" w:hAnsi="Times New Roman" w:cs="Times New Roman"/>
        </w:rPr>
      </w:pPr>
    </w:p>
    <w:p w:rsidR="00AF2B09" w:rsidRPr="00F92D56" w:rsidRDefault="00AF2B09" w:rsidP="00A23B34">
      <w:pPr>
        <w:widowControl w:val="0"/>
        <w:autoSpaceDE w:val="0"/>
        <w:spacing w:after="0" w:line="240" w:lineRule="auto"/>
        <w:jc w:val="both"/>
        <w:rPr>
          <w:rFonts w:ascii="Times New Roman" w:hAnsi="Times New Roman" w:cs="Times New Roman"/>
        </w:rPr>
      </w:pPr>
      <w:r w:rsidRPr="00F92D56">
        <w:rPr>
          <w:rFonts w:ascii="Times New Roman" w:hAnsi="Times New Roman" w:cs="Times New Roman"/>
        </w:rPr>
        <w:t xml:space="preserve">          3.1. Цена Контракта составляет </w:t>
      </w:r>
      <w:r w:rsidR="00F23290" w:rsidRPr="00F92D56">
        <w:rPr>
          <w:rFonts w:ascii="Times New Roman" w:hAnsi="Times New Roman" w:cs="Times New Roman"/>
          <w:bCs/>
        </w:rPr>
        <w:t>889 664 рубля 82 копейки</w:t>
      </w:r>
      <w:r w:rsidRPr="00F92D56">
        <w:rPr>
          <w:rFonts w:ascii="Times New Roman" w:hAnsi="Times New Roman" w:cs="Times New Roman"/>
          <w:bCs/>
        </w:rPr>
        <w:t xml:space="preserve"> (</w:t>
      </w:r>
      <w:r w:rsidR="00F23290" w:rsidRPr="00F92D56">
        <w:rPr>
          <w:rFonts w:ascii="Times New Roman" w:hAnsi="Times New Roman" w:cs="Times New Roman"/>
          <w:bCs/>
        </w:rPr>
        <w:t>Восемьсот восемьдесят девять тысяч шестьсот шестьдесят четыре  рубля 82 копейки)</w:t>
      </w:r>
      <w:r w:rsidRPr="00F92D56">
        <w:rPr>
          <w:rFonts w:ascii="Times New Roman" w:hAnsi="Times New Roman" w:cs="Times New Roman"/>
        </w:rPr>
        <w:t xml:space="preserve">, </w:t>
      </w:r>
      <w:r w:rsidR="00F23290" w:rsidRPr="00F92D56">
        <w:rPr>
          <w:rFonts w:ascii="Times New Roman" w:hAnsi="Times New Roman" w:cs="Times New Roman"/>
        </w:rPr>
        <w:t>НДС не облагается (</w:t>
      </w:r>
      <w:r w:rsidRPr="00F92D56">
        <w:rPr>
          <w:rFonts w:ascii="Times New Roman" w:hAnsi="Times New Roman" w:cs="Times New Roman"/>
        </w:rPr>
        <w:t>НДС не подлежит уплате в бюджет в случаях, предусмотренных законодательством о налогах и сборах</w:t>
      </w:r>
      <w:r w:rsidR="00F23290" w:rsidRPr="00F92D56">
        <w:rPr>
          <w:rFonts w:ascii="Times New Roman" w:hAnsi="Times New Roman" w:cs="Times New Roman"/>
        </w:rPr>
        <w:t>)</w:t>
      </w:r>
      <w:r w:rsidRPr="00F92D56">
        <w:rPr>
          <w:rFonts w:ascii="Times New Roman" w:hAnsi="Times New Roman" w:cs="Times New Roman"/>
        </w:rPr>
        <w:t>.</w:t>
      </w:r>
    </w:p>
    <w:p w:rsidR="00AF2B09" w:rsidRPr="00F92D56" w:rsidRDefault="00AF2B09" w:rsidP="00A23B34">
      <w:pPr>
        <w:pStyle w:val="ConsPlusNonformat"/>
        <w:widowControl/>
        <w:tabs>
          <w:tab w:val="left" w:pos="10145"/>
        </w:tabs>
        <w:ind w:firstLine="567"/>
        <w:rPr>
          <w:rFonts w:ascii="Times New Roman" w:hAnsi="Times New Roman" w:cs="Times New Roman"/>
          <w:sz w:val="22"/>
          <w:szCs w:val="22"/>
        </w:rPr>
      </w:pPr>
      <w:r w:rsidRPr="00F92D56">
        <w:rPr>
          <w:rFonts w:ascii="Times New Roman" w:hAnsi="Times New Roman" w:cs="Times New Roman"/>
          <w:sz w:val="22"/>
          <w:szCs w:val="22"/>
        </w:rPr>
        <w:t>Цена контракта является твердой и определяется на весь срок исполнения контракта, за исключением случаев, установленных Законом о КС.</w:t>
      </w:r>
    </w:p>
    <w:p w:rsidR="001D2FD3" w:rsidRPr="00F92D56" w:rsidRDefault="00AF2B09" w:rsidP="00A23B34">
      <w:pPr>
        <w:widowControl w:val="0"/>
        <w:autoSpaceDE w:val="0"/>
        <w:autoSpaceDN w:val="0"/>
        <w:adjustRightInd w:val="0"/>
        <w:spacing w:after="0" w:line="240" w:lineRule="auto"/>
        <w:ind w:firstLine="567"/>
        <w:jc w:val="both"/>
        <w:outlineLvl w:val="0"/>
        <w:rPr>
          <w:rFonts w:ascii="Times New Roman" w:hAnsi="Times New Roman" w:cs="Times New Roman"/>
        </w:rPr>
      </w:pPr>
      <w:r w:rsidRPr="00F92D56">
        <w:rPr>
          <w:rFonts w:ascii="Times New Roman" w:hAnsi="Times New Roman" w:cs="Times New Roman"/>
        </w:rPr>
        <w:t>3.2. Источник финансирования</w:t>
      </w:r>
      <w:r w:rsidR="001D2FD3" w:rsidRPr="00F92D56">
        <w:rPr>
          <w:rFonts w:ascii="Times New Roman" w:hAnsi="Times New Roman" w:cs="Times New Roman"/>
        </w:rPr>
        <w:t xml:space="preserve">: </w:t>
      </w:r>
    </w:p>
    <w:p w:rsidR="001D2FD3" w:rsidRPr="00F92D56" w:rsidRDefault="0039741E" w:rsidP="00A23B34">
      <w:pPr>
        <w:spacing w:after="0" w:line="240" w:lineRule="auto"/>
        <w:ind w:firstLine="708"/>
        <w:jc w:val="both"/>
        <w:rPr>
          <w:rFonts w:ascii="Times New Roman" w:hAnsi="Times New Roman" w:cs="Times New Roman"/>
        </w:rPr>
      </w:pPr>
      <w:r w:rsidRPr="00F92D56">
        <w:rPr>
          <w:rFonts w:ascii="Times New Roman" w:hAnsi="Times New Roman" w:cs="Times New Roman"/>
        </w:rPr>
        <w:t xml:space="preserve">- </w:t>
      </w:r>
      <w:r w:rsidR="001D2FD3" w:rsidRPr="00F92D56">
        <w:rPr>
          <w:rFonts w:ascii="Times New Roman" w:hAnsi="Times New Roman" w:cs="Times New Roman"/>
        </w:rPr>
        <w:fldChar w:fldCharType="begin"/>
      </w:r>
      <w:r w:rsidR="001D2FD3" w:rsidRPr="00F92D56">
        <w:rPr>
          <w:rFonts w:ascii="Times New Roman" w:hAnsi="Times New Roman" w:cs="Times New Roman"/>
        </w:rPr>
        <w:instrText xml:space="preserve"> MERGEFIELD  TableStart:financeSource  \* MERGEFORMAT </w:instrText>
      </w:r>
      <w:r w:rsidR="001D2FD3" w:rsidRPr="00F92D56">
        <w:rPr>
          <w:rFonts w:ascii="Times New Roman" w:hAnsi="Times New Roman" w:cs="Times New Roman"/>
        </w:rPr>
        <w:fldChar w:fldCharType="separate"/>
      </w:r>
      <w:r w:rsidR="00A70121" w:rsidRPr="00F92D56">
        <w:rPr>
          <w:rFonts w:ascii="Times New Roman" w:hAnsi="Times New Roman" w:cs="Times New Roman"/>
        </w:rPr>
        <w:t>«</w:t>
      </w:r>
      <w:r w:rsidRPr="00F92D56">
        <w:rPr>
          <w:rFonts w:ascii="Times New Roman" w:hAnsi="Times New Roman" w:cs="Times New Roman"/>
        </w:rPr>
        <w:t xml:space="preserve">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00391A0F" w:rsidRPr="00F92D56">
        <w:rPr>
          <w:rFonts w:ascii="Times New Roman" w:hAnsi="Times New Roman" w:cs="Times New Roman"/>
        </w:rPr>
        <w:t>(средства федерального бюджета)</w:t>
      </w:r>
      <w:r w:rsidR="0042574B" w:rsidRPr="00F92D56">
        <w:rPr>
          <w:rFonts w:ascii="Times New Roman" w:hAnsi="Times New Roman" w:cs="Times New Roman"/>
        </w:rPr>
        <w:t xml:space="preserve"> </w:t>
      </w:r>
      <w:r w:rsidR="001D2FD3" w:rsidRPr="00F92D56">
        <w:rPr>
          <w:rFonts w:ascii="Times New Roman" w:hAnsi="Times New Roman" w:cs="Times New Roman"/>
        </w:rPr>
        <w:t>-</w:t>
      </w:r>
      <w:r w:rsidR="004C6D49" w:rsidRPr="00F92D56">
        <w:rPr>
          <w:rFonts w:ascii="Times New Roman" w:hAnsi="Times New Roman" w:cs="Times New Roman"/>
        </w:rPr>
        <w:t xml:space="preserve"> </w:t>
      </w:r>
      <w:r w:rsidR="00A23B34" w:rsidRPr="00F92D56">
        <w:rPr>
          <w:rFonts w:ascii="Times New Roman" w:hAnsi="Times New Roman" w:cs="Times New Roman"/>
        </w:rPr>
        <w:t>569 385</w:t>
      </w:r>
      <w:r w:rsidR="001D2FD3" w:rsidRPr="00F92D56">
        <w:rPr>
          <w:rFonts w:ascii="Times New Roman" w:hAnsi="Times New Roman" w:cs="Times New Roman"/>
        </w:rPr>
        <w:t xml:space="preserve"> рублей</w:t>
      </w:r>
      <w:r w:rsidR="00A23B34" w:rsidRPr="00F92D56">
        <w:rPr>
          <w:rFonts w:ascii="Times New Roman" w:hAnsi="Times New Roman" w:cs="Times New Roman"/>
        </w:rPr>
        <w:t xml:space="preserve"> 48 копеек (Пятьсот шестьдесят девять тысяч триста восемьдесят пять рублей 48 копеек), НДС не облагается (НДС не подлежит уплате в бюджет в случаях, предусмотренных законодательством о налогах и сборах)</w:t>
      </w:r>
      <w:r w:rsidR="001D2FD3" w:rsidRPr="00F92D56">
        <w:rPr>
          <w:rFonts w:ascii="Times New Roman" w:hAnsi="Times New Roman" w:cs="Times New Roman"/>
        </w:rPr>
        <w:t>»</w:t>
      </w:r>
      <w:r w:rsidR="001D2FD3" w:rsidRPr="00F92D56">
        <w:rPr>
          <w:rFonts w:ascii="Times New Roman" w:hAnsi="Times New Roman" w:cs="Times New Roman"/>
        </w:rPr>
        <w:fldChar w:fldCharType="end"/>
      </w:r>
      <w:r w:rsidR="001D2FD3" w:rsidRPr="00F92D56">
        <w:rPr>
          <w:rFonts w:ascii="Times New Roman" w:hAnsi="Times New Roman" w:cs="Times New Roman"/>
        </w:rPr>
        <w:t>;</w:t>
      </w:r>
    </w:p>
    <w:p w:rsidR="00AF2B09" w:rsidRPr="00F92D56" w:rsidRDefault="001D2FD3" w:rsidP="00A23B34">
      <w:pPr>
        <w:spacing w:after="0" w:line="240" w:lineRule="auto"/>
        <w:jc w:val="both"/>
        <w:rPr>
          <w:rFonts w:ascii="Times New Roman" w:hAnsi="Times New Roman" w:cs="Times New Roman"/>
        </w:rPr>
      </w:pPr>
      <w:r w:rsidRPr="00F92D56">
        <w:rPr>
          <w:rFonts w:ascii="Times New Roman" w:hAnsi="Times New Roman" w:cs="Times New Roman"/>
        </w:rPr>
        <w:t xml:space="preserve"> </w:t>
      </w:r>
      <w:r w:rsidR="0039741E" w:rsidRPr="00F92D56">
        <w:rPr>
          <w:rFonts w:ascii="Times New Roman" w:hAnsi="Times New Roman" w:cs="Times New Roman"/>
        </w:rPr>
        <w:tab/>
        <w:t xml:space="preserve">- </w:t>
      </w:r>
      <w:r w:rsidRPr="00F92D56">
        <w:rPr>
          <w:rFonts w:ascii="Times New Roman" w:hAnsi="Times New Roman" w:cs="Times New Roman"/>
        </w:rPr>
        <w:t xml:space="preserve"> </w:t>
      </w:r>
      <w:r w:rsidRPr="00F92D56">
        <w:rPr>
          <w:rFonts w:ascii="Times New Roman" w:hAnsi="Times New Roman" w:cs="Times New Roman"/>
        </w:rPr>
        <w:fldChar w:fldCharType="begin"/>
      </w:r>
      <w:r w:rsidRPr="00F92D56">
        <w:rPr>
          <w:rFonts w:ascii="Times New Roman" w:hAnsi="Times New Roman" w:cs="Times New Roman"/>
        </w:rPr>
        <w:instrText xml:space="preserve"> MERGEFIELD  TableEnd:financeSource  \* MERGEFORMAT </w:instrText>
      </w:r>
      <w:r w:rsidRPr="00F92D56">
        <w:rPr>
          <w:rFonts w:ascii="Times New Roman" w:hAnsi="Times New Roman" w:cs="Times New Roman"/>
        </w:rPr>
        <w:fldChar w:fldCharType="separate"/>
      </w:r>
      <w:r w:rsidR="00A70121" w:rsidRPr="00F92D56">
        <w:rPr>
          <w:rFonts w:ascii="Times New Roman" w:hAnsi="Times New Roman" w:cs="Times New Roman"/>
        </w:rPr>
        <w:t>«</w:t>
      </w:r>
      <w:r w:rsidR="0039741E" w:rsidRPr="00F92D56">
        <w:rPr>
          <w:rFonts w:ascii="Times New Roman" w:hAnsi="Times New Roman" w:cs="Times New Roman"/>
        </w:rPr>
        <w:t>субсидии государственным бюджетным учреждениям Самарской области и государственным автономным образовательным учреждениям Самарской области на финансовое обеспечение расходов по организации бесплатного горячего питания обучающихся, получающих начальное общее образование в государственных бюджетных образовательных организациях Самарской области и государственных автономных образовательных организациях Самарской области</w:t>
      </w:r>
      <w:r w:rsidR="00A70121" w:rsidRPr="00F92D56">
        <w:rPr>
          <w:rFonts w:ascii="Times New Roman" w:hAnsi="Times New Roman" w:cs="Times New Roman"/>
        </w:rPr>
        <w:t xml:space="preserve">  (средства областного бюджета) </w:t>
      </w:r>
      <w:r w:rsidR="00391A0F" w:rsidRPr="00F92D56">
        <w:rPr>
          <w:rFonts w:ascii="Times New Roman" w:hAnsi="Times New Roman" w:cs="Times New Roman"/>
        </w:rPr>
        <w:t xml:space="preserve">- </w:t>
      </w:r>
      <w:r w:rsidR="004C6D49" w:rsidRPr="00F92D56">
        <w:rPr>
          <w:rFonts w:ascii="Times New Roman" w:hAnsi="Times New Roman" w:cs="Times New Roman"/>
        </w:rPr>
        <w:t xml:space="preserve"> </w:t>
      </w:r>
      <w:r w:rsidR="00A23B34" w:rsidRPr="00F92D56">
        <w:rPr>
          <w:rFonts w:ascii="Times New Roman" w:hAnsi="Times New Roman" w:cs="Times New Roman"/>
        </w:rPr>
        <w:t xml:space="preserve"> 320 279 </w:t>
      </w:r>
      <w:r w:rsidRPr="00F92D56">
        <w:rPr>
          <w:rFonts w:ascii="Times New Roman" w:hAnsi="Times New Roman" w:cs="Times New Roman"/>
        </w:rPr>
        <w:t>рублей</w:t>
      </w:r>
      <w:r w:rsidR="00A23B34" w:rsidRPr="00F92D56">
        <w:rPr>
          <w:rFonts w:ascii="Times New Roman" w:hAnsi="Times New Roman" w:cs="Times New Roman"/>
        </w:rPr>
        <w:t xml:space="preserve"> 34 копейки (Триста двадцать тысяч двести семьдесят девять рублей 34 копейки), НДС не облагается (НДС не подлежит уплате в бюджет в случаях, предусмотренных законодательством о налогах и сборах</w:t>
      </w:r>
      <w:r w:rsidR="00F92D56">
        <w:rPr>
          <w:rFonts w:ascii="Times New Roman" w:hAnsi="Times New Roman" w:cs="Times New Roman"/>
        </w:rPr>
        <w:t>)</w:t>
      </w:r>
      <w:r w:rsidRPr="00F92D56">
        <w:rPr>
          <w:rFonts w:ascii="Times New Roman" w:hAnsi="Times New Roman" w:cs="Times New Roman"/>
        </w:rPr>
        <w:t>»</w:t>
      </w:r>
      <w:r w:rsidRPr="00F92D56">
        <w:rPr>
          <w:rFonts w:ascii="Times New Roman" w:hAnsi="Times New Roman" w:cs="Times New Roman"/>
        </w:rPr>
        <w:fldChar w:fldCharType="end"/>
      </w:r>
      <w:r w:rsidR="00741A1A" w:rsidRPr="00F92D56">
        <w:rPr>
          <w:rFonts w:ascii="Times New Roman" w:hAnsi="Times New Roman" w:cs="Times New Roman"/>
        </w:rPr>
        <w:t>,</w:t>
      </w:r>
      <w:r w:rsidR="00AF2B09" w:rsidRPr="00F92D56">
        <w:rPr>
          <w:rFonts w:ascii="Times New Roman" w:hAnsi="Times New Roman" w:cs="Times New Roman"/>
        </w:rPr>
        <w:t xml:space="preserve"> </w:t>
      </w:r>
      <w:r w:rsidR="00A23B34" w:rsidRPr="00F92D56">
        <w:rPr>
          <w:rFonts w:ascii="Times New Roman" w:hAnsi="Times New Roman" w:cs="Times New Roman"/>
        </w:rPr>
        <w:t>в том числе по годам: 2024 г. – 889 664 рубля 82 копейки</w:t>
      </w:r>
      <w:r w:rsidR="00396932" w:rsidRPr="00F92D56">
        <w:rPr>
          <w:rFonts w:ascii="Times New Roman" w:hAnsi="Times New Roman" w:cs="Times New Roman"/>
        </w:rPr>
        <w:t xml:space="preserve"> </w:t>
      </w:r>
      <w:r w:rsidR="00396932" w:rsidRPr="00F92D56">
        <w:rPr>
          <w:rStyle w:val="ab"/>
          <w:rFonts w:ascii="Times New Roman" w:hAnsi="Times New Roman" w:cs="Times New Roman"/>
        </w:rPr>
        <w:footnoteReference w:id="1"/>
      </w:r>
      <w:r w:rsidR="00AF2B09" w:rsidRPr="00F92D56">
        <w:rPr>
          <w:rFonts w:ascii="Times New Roman" w:hAnsi="Times New Roman" w:cs="Times New Roman"/>
        </w:rPr>
        <w:t>.</w:t>
      </w:r>
    </w:p>
    <w:p w:rsidR="00AF2B09" w:rsidRPr="00F92D56" w:rsidRDefault="00AF2B09">
      <w:pPr>
        <w:autoSpaceDE w:val="0"/>
        <w:spacing w:after="0"/>
        <w:ind w:firstLine="567"/>
        <w:jc w:val="both"/>
        <w:rPr>
          <w:rFonts w:ascii="Times New Roman" w:hAnsi="Times New Roman" w:cs="Times New Roman"/>
        </w:rPr>
      </w:pPr>
      <w:r w:rsidRPr="00F92D56">
        <w:rPr>
          <w:rFonts w:ascii="Times New Roman" w:hAnsi="Times New Roman" w:cs="Times New Roman"/>
        </w:rPr>
        <w:t>3.3. Цена услуг включает в себя все затраты, издержки и иные расходы Исполнителя, связанные с исполнением настоящего  контракта.</w:t>
      </w:r>
    </w:p>
    <w:p w:rsidR="00AF2B09" w:rsidRPr="00F92D56" w:rsidRDefault="00AF2B09">
      <w:pPr>
        <w:autoSpaceDE w:val="0"/>
        <w:spacing w:after="0"/>
        <w:ind w:firstLine="567"/>
        <w:jc w:val="both"/>
        <w:rPr>
          <w:rFonts w:ascii="Times New Roman" w:hAnsi="Times New Roman" w:cs="Times New Roman"/>
        </w:rPr>
      </w:pPr>
      <w:r w:rsidRPr="00F92D56">
        <w:rPr>
          <w:rFonts w:ascii="Times New Roman" w:hAnsi="Times New Roman" w:cs="Times New Roman"/>
        </w:rPr>
        <w:t xml:space="preserve">3.4. Цена контракта может быть изменена по соглашению Сторон в случаях, предусмотренных в пунктах 11.1 и 11.2 настоящего контракта в соответствии с действующим законодательством. </w:t>
      </w:r>
    </w:p>
    <w:p w:rsidR="00AF2B09" w:rsidRPr="00F92D56" w:rsidRDefault="00AF2B09">
      <w:pPr>
        <w:autoSpaceDE w:val="0"/>
        <w:spacing w:after="0"/>
        <w:ind w:firstLine="567"/>
        <w:jc w:val="both"/>
        <w:rPr>
          <w:rFonts w:ascii="Times New Roman" w:hAnsi="Times New Roman" w:cs="Times New Roman"/>
        </w:rPr>
      </w:pPr>
      <w:r w:rsidRPr="00F92D56">
        <w:rPr>
          <w:rFonts w:ascii="Times New Roman" w:hAnsi="Times New Roman" w:cs="Times New Roman"/>
        </w:rPr>
        <w:t>3.5.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сумма, подлежащая уплате Исполнителю (юридическому лицу или физическому лицу, в том числе зарегистрированному в качестве индивидуального предпринимателя) по настоящему контракту, подлежит уменьшению на размер налогов, сборов и иных обязательных платежей в бюджеты бюджетной системы Российской Федерации, связанных с оплатой контракта.</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lastRenderedPageBreak/>
        <w:t>3.6. Оплата оказанных услуг по настоящему контракту производится Заказчиком по безналичному расчету перечислением денежных средств на счет Исполнителя платежными поручениями в следующем порядке:</w:t>
      </w:r>
    </w:p>
    <w:p w:rsidR="0054690B" w:rsidRPr="00F92D56" w:rsidRDefault="00D34717" w:rsidP="0054690B">
      <w:pPr>
        <w:autoSpaceDE w:val="0"/>
        <w:spacing w:after="0"/>
        <w:ind w:firstLine="540"/>
        <w:jc w:val="both"/>
        <w:rPr>
          <w:rFonts w:ascii="Times New Roman" w:hAnsi="Times New Roman" w:cs="Times New Roman"/>
        </w:rPr>
      </w:pPr>
      <w:r w:rsidRPr="00F92D56">
        <w:rPr>
          <w:rFonts w:ascii="Times New Roman" w:hAnsi="Times New Roman" w:cs="Times New Roman"/>
        </w:rPr>
        <w:t>Расчеты с Исполнителем осуществляются после оказания услуг, предусмотренных контрактом, на основании счета на оплату, счетов-фактур (в случае цены с НДС), реестра счетов-фактур (в случае цены с НДС) акта сдачи-приемки оказанных услуг по контракту</w:t>
      </w:r>
      <w:r w:rsidRPr="00F92D56">
        <w:rPr>
          <w:rFonts w:ascii="Times New Roman" w:hAnsi="Times New Roman" w:cs="Times New Roman"/>
          <w:color w:val="000000"/>
        </w:rPr>
        <w:t xml:space="preserve"> </w:t>
      </w:r>
      <w:r w:rsidR="0054690B" w:rsidRPr="00F92D56">
        <w:rPr>
          <w:rFonts w:ascii="Times New Roman" w:hAnsi="Times New Roman" w:cs="Times New Roman"/>
          <w:color w:val="000000"/>
        </w:rPr>
        <w:t>не позднее</w:t>
      </w:r>
      <w:r w:rsidR="0054690B" w:rsidRPr="00F92D56">
        <w:rPr>
          <w:rFonts w:ascii="Times New Roman" w:hAnsi="Times New Roman" w:cs="Times New Roman"/>
        </w:rPr>
        <w:t xml:space="preserve"> 7 рабочих дней с </w:t>
      </w:r>
      <w:r w:rsidR="0054690B" w:rsidRPr="00F92D56">
        <w:rPr>
          <w:rFonts w:ascii="Times New Roman" w:hAnsi="Times New Roman" w:cs="Times New Roman"/>
          <w:color w:val="000000"/>
        </w:rPr>
        <w:t>даты подписания</w:t>
      </w:r>
      <w:r w:rsidR="0054690B" w:rsidRPr="00F92D56">
        <w:rPr>
          <w:rFonts w:ascii="Times New Roman" w:hAnsi="Times New Roman" w:cs="Times New Roman"/>
        </w:rPr>
        <w:t xml:space="preserve"> </w:t>
      </w:r>
      <w:r w:rsidR="0054690B" w:rsidRPr="00F92D56">
        <w:rPr>
          <w:rFonts w:ascii="Times New Roman" w:hAnsi="Times New Roman" w:cs="Times New Roman"/>
          <w:color w:val="000000"/>
        </w:rPr>
        <w:t>Заказчиком</w:t>
      </w:r>
      <w:r w:rsidR="0054690B" w:rsidRPr="00F92D56">
        <w:rPr>
          <w:rFonts w:ascii="Times New Roman" w:hAnsi="Times New Roman" w:cs="Times New Roman"/>
        </w:rPr>
        <w:t xml:space="preserve"> акта сдачи-приемки оказанных услуг </w:t>
      </w:r>
      <w:r w:rsidR="0054690B" w:rsidRPr="00F92D56">
        <w:rPr>
          <w:rFonts w:ascii="Times New Roman" w:hAnsi="Times New Roman" w:cs="Times New Roman"/>
          <w:color w:val="000000"/>
        </w:rPr>
        <w:t>и документа о приемке.</w:t>
      </w:r>
      <w:r w:rsidR="0054690B" w:rsidRPr="00F92D56">
        <w:rPr>
          <w:rFonts w:ascii="Times New Roman" w:hAnsi="Times New Roman" w:cs="Times New Roman"/>
        </w:rPr>
        <w:t xml:space="preserve"> </w:t>
      </w:r>
    </w:p>
    <w:p w:rsidR="00AF2B09" w:rsidRPr="00F92D56" w:rsidRDefault="00AF2B09" w:rsidP="0054690B">
      <w:pPr>
        <w:autoSpaceDE w:val="0"/>
        <w:spacing w:after="0"/>
        <w:ind w:firstLine="540"/>
        <w:jc w:val="both"/>
        <w:rPr>
          <w:rFonts w:ascii="Times New Roman" w:hAnsi="Times New Roman" w:cs="Times New Roman"/>
        </w:rPr>
      </w:pPr>
      <w:r w:rsidRPr="00F92D56">
        <w:rPr>
          <w:rFonts w:ascii="Times New Roman" w:hAnsi="Times New Roman" w:cs="Times New Roman"/>
        </w:rPr>
        <w:t>3.7. Обязательства Заказчика по оплате контракта считаются исполненными с момента списания денежных средств в размере, составляющем цену контракта, с лицевого  счета Заказчика.</w:t>
      </w:r>
    </w:p>
    <w:p w:rsidR="00AF2B09" w:rsidRPr="00F92D56" w:rsidRDefault="00AF2B09">
      <w:pPr>
        <w:widowControl w:val="0"/>
        <w:autoSpaceDE w:val="0"/>
        <w:spacing w:after="0"/>
        <w:ind w:firstLine="567"/>
        <w:jc w:val="both"/>
        <w:rPr>
          <w:rFonts w:ascii="Times New Roman" w:hAnsi="Times New Roman" w:cs="Times New Roman"/>
        </w:rPr>
      </w:pPr>
      <w:r w:rsidRPr="00F92D56">
        <w:rPr>
          <w:rFonts w:ascii="Times New Roman" w:hAnsi="Times New Roman" w:cs="Times New Roman"/>
        </w:rPr>
        <w:t>3.8. При необходимости Стороны проводят сверку взаиморасчетов путем подписания соответствующего акта.</w:t>
      </w:r>
    </w:p>
    <w:p w:rsidR="00AF2B09" w:rsidRPr="00F92D56" w:rsidRDefault="00AF2B09">
      <w:pPr>
        <w:widowControl w:val="0"/>
        <w:spacing w:after="0"/>
        <w:ind w:firstLine="567"/>
        <w:jc w:val="both"/>
        <w:rPr>
          <w:rFonts w:ascii="Times New Roman" w:hAnsi="Times New Roman" w:cs="Times New Roman"/>
        </w:rPr>
      </w:pPr>
      <w:r w:rsidRPr="00F92D56">
        <w:rPr>
          <w:rFonts w:ascii="Times New Roman" w:hAnsi="Times New Roman" w:cs="Times New Roman"/>
        </w:rPr>
        <w:t xml:space="preserve">3.9. </w:t>
      </w:r>
      <w:r w:rsidRPr="00F92D56">
        <w:rPr>
          <w:rFonts w:ascii="Times New Roman" w:hAnsi="Times New Roman" w:cs="Times New Roman"/>
          <w:bCs/>
        </w:rPr>
        <w:t>По Контракту осуществляется банковское сопровождение в порядке, определенном Правительством Российской Федерации.</w:t>
      </w:r>
      <w:r w:rsidRPr="00F92D56">
        <w:rPr>
          <w:rStyle w:val="ab"/>
          <w:rFonts w:ascii="Times New Roman" w:hAnsi="Times New Roman" w:cs="Times New Roman"/>
          <w:bCs/>
        </w:rPr>
        <w:footnoteReference w:id="2"/>
      </w:r>
    </w:p>
    <w:p w:rsidR="00AF2B09" w:rsidRPr="00F92D56" w:rsidRDefault="00AF2B09">
      <w:pPr>
        <w:widowControl w:val="0"/>
        <w:spacing w:after="0"/>
        <w:ind w:firstLine="567"/>
        <w:jc w:val="both"/>
        <w:rPr>
          <w:rFonts w:ascii="Times New Roman" w:hAnsi="Times New Roman" w:cs="Times New Roman"/>
        </w:rPr>
      </w:pPr>
      <w:r w:rsidRPr="00F92D56">
        <w:rPr>
          <w:rFonts w:ascii="Times New Roman" w:hAnsi="Times New Roman" w:cs="Times New Roman"/>
        </w:rPr>
        <w:t xml:space="preserve">3.10. В случаях, </w:t>
      </w:r>
      <w:r w:rsidRPr="00F92D56">
        <w:rPr>
          <w:rFonts w:ascii="Times New Roman" w:hAnsi="Times New Roman" w:cs="Times New Roman"/>
          <w:color w:val="000000"/>
        </w:rPr>
        <w:t xml:space="preserve">предусмотренных </w:t>
      </w:r>
      <w:hyperlink r:id="rId9" w:history="1">
        <w:r w:rsidRPr="00F92D56">
          <w:rPr>
            <w:rStyle w:val="aa"/>
            <w:rFonts w:ascii="Times New Roman" w:hAnsi="Times New Roman" w:cs="Times New Roman"/>
            <w:color w:val="000000"/>
            <w:u w:val="none"/>
          </w:rPr>
          <w:t>пунктом 6 статьи 161</w:t>
        </w:r>
      </w:hyperlink>
      <w:r w:rsidRPr="00F92D56">
        <w:rPr>
          <w:rFonts w:ascii="Times New Roman" w:hAnsi="Times New Roman" w:cs="Times New Roman"/>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услуг, предусмотренных контрактом.</w:t>
      </w:r>
    </w:p>
    <w:p w:rsidR="00AF2B09" w:rsidRPr="00F92D56" w:rsidRDefault="00AF2B09">
      <w:pPr>
        <w:pStyle w:val="ConsPlusNormal0"/>
        <w:spacing w:line="276" w:lineRule="auto"/>
        <w:ind w:firstLine="540"/>
        <w:jc w:val="both"/>
        <w:rPr>
          <w:rFonts w:ascii="Times New Roman" w:hAnsi="Times New Roman" w:cs="Times New Roman"/>
          <w:sz w:val="22"/>
          <w:szCs w:val="22"/>
        </w:rPr>
      </w:pPr>
      <w:r w:rsidRPr="00F92D56">
        <w:rPr>
          <w:rFonts w:ascii="Times New Roman" w:hAnsi="Times New Roman" w:cs="Times New Roman"/>
          <w:sz w:val="22"/>
          <w:szCs w:val="22"/>
        </w:rPr>
        <w:t xml:space="preserve">3.11. В случае уменьшения в соответствии с Бюджетным Кодексом  Российской Федерации получателю бюджетных средств, предоставляющему субсидии бюджетным и автономным учреждениям, ранее доведенных в установленном порядке лимитов бюджетных обязательств на предоставление субсидии, Стороны настоящего контракта могут прийти к соглашению о внесении изменений в настоящий контракт  в части размера и (или) сроков оплаты и (или) объема услуг </w:t>
      </w:r>
      <w:r w:rsidRPr="00F92D56">
        <w:rPr>
          <w:rStyle w:val="a8"/>
          <w:rFonts w:ascii="Times New Roman" w:hAnsi="Times New Roman" w:cs="Times New Roman"/>
          <w:sz w:val="22"/>
          <w:szCs w:val="22"/>
        </w:rPr>
        <w:footnoteReference w:id="3"/>
      </w:r>
      <w:r w:rsidRPr="00F92D56">
        <w:rPr>
          <w:rFonts w:ascii="Times New Roman" w:hAnsi="Times New Roman" w:cs="Times New Roman"/>
          <w:sz w:val="22"/>
          <w:szCs w:val="22"/>
        </w:rPr>
        <w:t>.</w:t>
      </w:r>
    </w:p>
    <w:p w:rsidR="00DA785D" w:rsidRPr="00F92D56" w:rsidRDefault="00DA785D">
      <w:pPr>
        <w:pStyle w:val="ConsPlusNormal0"/>
        <w:spacing w:line="276" w:lineRule="auto"/>
        <w:ind w:firstLine="540"/>
        <w:jc w:val="both"/>
        <w:rPr>
          <w:rFonts w:ascii="Times New Roman" w:hAnsi="Times New Roman" w:cs="Times New Roman"/>
          <w:sz w:val="22"/>
          <w:szCs w:val="22"/>
        </w:rPr>
      </w:pPr>
    </w:p>
    <w:p w:rsidR="00AF2B09" w:rsidRPr="00F92D56" w:rsidRDefault="00AF2B09">
      <w:pPr>
        <w:autoSpaceDE w:val="0"/>
        <w:spacing w:after="0"/>
        <w:jc w:val="center"/>
        <w:rPr>
          <w:rFonts w:ascii="Times New Roman" w:hAnsi="Times New Roman" w:cs="Times New Roman"/>
          <w:b/>
        </w:rPr>
      </w:pPr>
      <w:r w:rsidRPr="00F92D56">
        <w:rPr>
          <w:rFonts w:ascii="Times New Roman" w:hAnsi="Times New Roman" w:cs="Times New Roman"/>
          <w:b/>
        </w:rPr>
        <w:t>4. ПРАВА И ОБЯЗАННОСТИ ЗАКАЗЧИКА</w:t>
      </w:r>
    </w:p>
    <w:p w:rsidR="00DA785D" w:rsidRPr="00F92D56" w:rsidRDefault="00DA785D">
      <w:pPr>
        <w:autoSpaceDE w:val="0"/>
        <w:spacing w:after="0"/>
        <w:jc w:val="center"/>
        <w:rPr>
          <w:rFonts w:ascii="Times New Roman" w:hAnsi="Times New Roman" w:cs="Times New Roman"/>
        </w:rPr>
      </w:pP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4.1. Заказчик вправе:</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4.1.1. Требовать от Исполнителя надлежащего выполнения обязательств по  контракту (этапу  контракта) в соответствии с Техническим Заданием на оказание услуг (Приложение № 1 к  контракту) и иными Приложениями к настоящему  контракту</w:t>
      </w:r>
      <w:r w:rsidRPr="00F92D56">
        <w:rPr>
          <w:rFonts w:ascii="Times New Roman" w:hAnsi="Times New Roman" w:cs="Times New Roman"/>
          <w:i/>
        </w:rPr>
        <w:t xml:space="preserve"> </w:t>
      </w:r>
      <w:r w:rsidRPr="00F92D56">
        <w:rPr>
          <w:rFonts w:ascii="Times New Roman" w:hAnsi="Times New Roman" w:cs="Times New Roman"/>
        </w:rPr>
        <w:t>при их наличии), а также требовать своевременного устранения выявленных недостатков.</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4.1.2. Требовать от Исполнителя предоставления надлежащим образом оформленной отчетной документации, подтверждающей оказание услуг по  контракту (этапу  контракта).</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4.1.3. Привлекать экспертов, экспертные организации в соответствии с действующим законодательством для участия в проведении экспертизы оказанных услуг и представленной Исполнителем отчетной документации.</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4.1.4. В любое время проверять соответствие сроков совершения Исполнителем  действий при оказании услуг срокам, установленным в контракте и качества оказываемых Исполнителем услуг требованиям, установленным настоящим контрактом, без вмешательства в оперативно-хозяйственную деятельность Исполнителя. Если в результате такой проверки станет очевидным, что услуги не будут оказаны надлежащим образом и (или) в надлежащие сроки, Заказчик вправе направить Исполнителю Требование об устранении недостатков с указанием срока для устранения недостатков.</w:t>
      </w:r>
    </w:p>
    <w:p w:rsidR="00AF2B09" w:rsidRPr="00F92D56" w:rsidRDefault="00AF2B09">
      <w:pPr>
        <w:widowControl w:val="0"/>
        <w:autoSpaceDE w:val="0"/>
        <w:spacing w:after="0"/>
        <w:ind w:firstLine="567"/>
        <w:jc w:val="both"/>
        <w:rPr>
          <w:rFonts w:ascii="Times New Roman" w:hAnsi="Times New Roman" w:cs="Times New Roman"/>
        </w:rPr>
      </w:pPr>
      <w:r w:rsidRPr="00F92D56">
        <w:rPr>
          <w:rFonts w:ascii="Times New Roman" w:hAnsi="Times New Roman" w:cs="Times New Roman"/>
        </w:rPr>
        <w:t>4.1.5. Ссылаться на недостатки оказанных услуг, в том числе в части объема и стоимости этих услуг, основываясь на результатах, проведенных уполномоченными контрольными органами проверок использования средств областного бюджета.</w:t>
      </w:r>
    </w:p>
    <w:p w:rsidR="00AF2B09" w:rsidRPr="00F92D56" w:rsidRDefault="00AF2B09">
      <w:pPr>
        <w:widowControl w:val="0"/>
        <w:autoSpaceDE w:val="0"/>
        <w:spacing w:after="0"/>
        <w:ind w:firstLine="567"/>
        <w:jc w:val="both"/>
        <w:rPr>
          <w:rFonts w:ascii="Times New Roman" w:hAnsi="Times New Roman" w:cs="Times New Roman"/>
        </w:rPr>
      </w:pPr>
      <w:r w:rsidRPr="00F92D56">
        <w:rPr>
          <w:rFonts w:ascii="Times New Roman" w:hAnsi="Times New Roman" w:cs="Times New Roman"/>
        </w:rPr>
        <w:t xml:space="preserve">4.1.6. Требовать от Исполнителя возвратить сумму излишне полученных денежных средств, в случае установления контролирующими органами фактов оплаты Заказчиком услуг сверх объема фактически оказанных услуг, завышения стоимости оказанных услуг, использования при оказанных услуг материалов, не предусмотренных настоящим контрактом, изменения способа оказания услуг в отсутствие соответствующих </w:t>
      </w:r>
      <w:r w:rsidRPr="00F92D56">
        <w:rPr>
          <w:rFonts w:ascii="Times New Roman" w:hAnsi="Times New Roman" w:cs="Times New Roman"/>
        </w:rPr>
        <w:lastRenderedPageBreak/>
        <w:t>согласований с Заказчиком.</w:t>
      </w:r>
      <w:r w:rsidRPr="00F92D56">
        <w:rPr>
          <w:rFonts w:ascii="Times New Roman" w:hAnsi="Times New Roman" w:cs="Times New Roman"/>
          <w:color w:val="FF0000"/>
        </w:rPr>
        <w:t xml:space="preserve"> </w:t>
      </w:r>
    </w:p>
    <w:p w:rsidR="00AF2B09" w:rsidRPr="00F92D56" w:rsidRDefault="00AF2B09">
      <w:pPr>
        <w:widowControl w:val="0"/>
        <w:autoSpaceDE w:val="0"/>
        <w:spacing w:after="0"/>
        <w:ind w:firstLine="567"/>
        <w:jc w:val="both"/>
        <w:rPr>
          <w:rFonts w:ascii="Times New Roman" w:hAnsi="Times New Roman" w:cs="Times New Roman"/>
        </w:rPr>
      </w:pPr>
      <w:r w:rsidRPr="00F92D56">
        <w:rPr>
          <w:rFonts w:ascii="Times New Roman" w:hAnsi="Times New Roman" w:cs="Times New Roman"/>
        </w:rPr>
        <w:t>4.1.7. Требовать от Исполнителя возмещения штрафных санкций по предписаниям и распоряжениям уполномоченных органов, выданных Заказчику и/или руководителю Заказчика, связанных с неисполнением или ненадлежащим исполнением обязательств по настоящему контракту, или совершением им иных действий, влекущих применение к Заказчику и/или руководителю Заказчику штрафных санкций.</w:t>
      </w:r>
    </w:p>
    <w:p w:rsidR="00AF2B09" w:rsidRPr="00F92D56" w:rsidRDefault="00AF2B09">
      <w:pPr>
        <w:widowControl w:val="0"/>
        <w:autoSpaceDE w:val="0"/>
        <w:spacing w:after="0"/>
        <w:ind w:firstLine="567"/>
        <w:jc w:val="both"/>
        <w:rPr>
          <w:rFonts w:ascii="Times New Roman" w:hAnsi="Times New Roman" w:cs="Times New Roman"/>
        </w:rPr>
      </w:pPr>
      <w:r w:rsidRPr="00F92D56">
        <w:rPr>
          <w:rFonts w:ascii="Times New Roman" w:hAnsi="Times New Roman" w:cs="Times New Roman"/>
        </w:rPr>
        <w:t xml:space="preserve">4.1.8. В случае неисполнения </w:t>
      </w:r>
      <w:r w:rsidRPr="00F92D56">
        <w:rPr>
          <w:rFonts w:ascii="Times New Roman" w:hAnsi="Times New Roman" w:cs="Times New Roman"/>
          <w:color w:val="000000"/>
        </w:rPr>
        <w:t>Исполнителем</w:t>
      </w:r>
      <w:r w:rsidRPr="00F92D56">
        <w:rPr>
          <w:rFonts w:ascii="Times New Roman" w:hAnsi="Times New Roman" w:cs="Times New Roman"/>
        </w:rPr>
        <w:t xml:space="preserve"> требований об уплате неустоек (штрафов, пеней), предъявленных Заказчиком в связи с неисполнением или ненадлежащим исполнением обязательств по контракту, взыскать сумму таких требований, из суммы, подлежащей оплате </w:t>
      </w:r>
      <w:r w:rsidRPr="00F92D56">
        <w:rPr>
          <w:rFonts w:ascii="Times New Roman" w:hAnsi="Times New Roman" w:cs="Times New Roman"/>
          <w:color w:val="000000"/>
        </w:rPr>
        <w:t>Исполнителю.</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4.2. Заказчик обязан:</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4.2.1. Своевременно сообщать в письменной форме Исполнителю о недостатках, обнаруженных в отчетной документации и  в  ходе  приемки оказания услуг.</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4.2.2. Своевременно принять и оплатить надлежащим образом оказанные услуги в соответствии с настоящим  контрактом.</w:t>
      </w:r>
    </w:p>
    <w:p w:rsidR="00AF2B09" w:rsidRPr="00F92D56" w:rsidRDefault="00AF2B09">
      <w:pPr>
        <w:pStyle w:val="ConsNormal"/>
        <w:widowControl/>
        <w:tabs>
          <w:tab w:val="left" w:pos="1134"/>
        </w:tabs>
        <w:ind w:right="0" w:firstLine="567"/>
        <w:jc w:val="both"/>
        <w:rPr>
          <w:rFonts w:ascii="Times New Roman" w:hAnsi="Times New Roman" w:cs="Times New Roman"/>
          <w:sz w:val="22"/>
          <w:szCs w:val="22"/>
        </w:rPr>
      </w:pPr>
      <w:r w:rsidRPr="00F92D56">
        <w:rPr>
          <w:rFonts w:ascii="Times New Roman" w:hAnsi="Times New Roman" w:cs="Times New Roman"/>
          <w:sz w:val="22"/>
          <w:szCs w:val="22"/>
        </w:rPr>
        <w:t xml:space="preserve">4.2.3. Осуществлять контроль за исполнением обязательств субподрядчиком, соисполнителем в рамках исполнения настоящего контракта </w:t>
      </w:r>
      <w:r w:rsidRPr="00F92D56">
        <w:rPr>
          <w:rStyle w:val="a8"/>
          <w:rFonts w:ascii="Times New Roman" w:hAnsi="Times New Roman" w:cs="Times New Roman"/>
          <w:sz w:val="22"/>
          <w:szCs w:val="22"/>
        </w:rPr>
        <w:footnoteReference w:id="4"/>
      </w:r>
      <w:r w:rsidRPr="00F92D56">
        <w:rPr>
          <w:rFonts w:ascii="Times New Roman" w:hAnsi="Times New Roman" w:cs="Times New Roman"/>
          <w:color w:val="000000"/>
          <w:sz w:val="22"/>
          <w:szCs w:val="22"/>
        </w:rPr>
        <w:t>.</w:t>
      </w:r>
    </w:p>
    <w:p w:rsidR="00AF2B09" w:rsidRPr="00F92D56" w:rsidRDefault="00AF2B09">
      <w:pPr>
        <w:autoSpaceDE w:val="0"/>
        <w:spacing w:after="0"/>
        <w:ind w:firstLine="539"/>
        <w:jc w:val="both"/>
        <w:rPr>
          <w:rFonts w:ascii="Times New Roman" w:hAnsi="Times New Roman" w:cs="Times New Roman"/>
          <w:b/>
        </w:rPr>
      </w:pPr>
    </w:p>
    <w:p w:rsidR="00AF2B09" w:rsidRPr="00F92D56" w:rsidRDefault="00AF2B09">
      <w:pPr>
        <w:autoSpaceDE w:val="0"/>
        <w:spacing w:after="0"/>
        <w:jc w:val="center"/>
        <w:rPr>
          <w:rFonts w:ascii="Times New Roman" w:hAnsi="Times New Roman" w:cs="Times New Roman"/>
          <w:b/>
        </w:rPr>
      </w:pPr>
      <w:r w:rsidRPr="00F92D56">
        <w:rPr>
          <w:rFonts w:ascii="Times New Roman" w:hAnsi="Times New Roman" w:cs="Times New Roman"/>
          <w:b/>
        </w:rPr>
        <w:t>5. ПРАВА И ОБЯЗАННОСТИ ИСПОЛНИТЕЛЯ</w:t>
      </w:r>
    </w:p>
    <w:p w:rsidR="00DA785D" w:rsidRPr="00F92D56" w:rsidRDefault="00DA785D">
      <w:pPr>
        <w:autoSpaceDE w:val="0"/>
        <w:spacing w:after="0"/>
        <w:jc w:val="center"/>
        <w:rPr>
          <w:rFonts w:ascii="Times New Roman" w:hAnsi="Times New Roman" w:cs="Times New Roman"/>
        </w:rPr>
      </w:pPr>
    </w:p>
    <w:p w:rsidR="00AF2B09" w:rsidRPr="00F92D56" w:rsidRDefault="00AF2B09">
      <w:pPr>
        <w:autoSpaceDE w:val="0"/>
        <w:spacing w:after="0"/>
        <w:ind w:firstLine="540"/>
        <w:jc w:val="both"/>
        <w:rPr>
          <w:rFonts w:ascii="Times New Roman" w:hAnsi="Times New Roman" w:cs="Times New Roman"/>
        </w:rPr>
      </w:pPr>
      <w:r w:rsidRPr="00F92D56">
        <w:rPr>
          <w:rFonts w:ascii="Times New Roman" w:hAnsi="Times New Roman" w:cs="Times New Roman"/>
        </w:rPr>
        <w:t>5.1. Исполнитель вправе:</w:t>
      </w:r>
    </w:p>
    <w:p w:rsidR="007C0EE6" w:rsidRPr="00F92D56" w:rsidRDefault="00AF2B09">
      <w:pPr>
        <w:autoSpaceDE w:val="0"/>
        <w:spacing w:after="0"/>
        <w:ind w:firstLine="540"/>
        <w:jc w:val="both"/>
        <w:rPr>
          <w:rFonts w:ascii="Times New Roman" w:hAnsi="Times New Roman" w:cs="Times New Roman"/>
        </w:rPr>
      </w:pPr>
      <w:r w:rsidRPr="00F92D56">
        <w:rPr>
          <w:rFonts w:ascii="Times New Roman" w:hAnsi="Times New Roman" w:cs="Times New Roman"/>
        </w:rPr>
        <w:t>5.1.1. Требовать своевременного подписания Заказчиком акта сдачи-приемки оказанных услуг</w:t>
      </w:r>
      <w:r w:rsidR="007C0EE6" w:rsidRPr="00F92D56">
        <w:rPr>
          <w:rFonts w:ascii="Times New Roman" w:hAnsi="Times New Roman" w:cs="Times New Roman"/>
        </w:rPr>
        <w:t xml:space="preserve"> и документа о приемке</w:t>
      </w:r>
      <w:r w:rsidRPr="00F92D56">
        <w:rPr>
          <w:rFonts w:ascii="Times New Roman" w:hAnsi="Times New Roman" w:cs="Times New Roman"/>
        </w:rPr>
        <w:t xml:space="preserve"> по контракту (по этапу  контракта) на основании представленных Исполнителем отчетных документов либо мотивированного отказа</w:t>
      </w:r>
      <w:r w:rsidR="007C0EE6" w:rsidRPr="00F92D56">
        <w:rPr>
          <w:rFonts w:ascii="Times New Roman" w:hAnsi="Times New Roman" w:cs="Times New Roman"/>
        </w:rPr>
        <w:t>.</w:t>
      </w:r>
      <w:r w:rsidRPr="00F92D56">
        <w:rPr>
          <w:rFonts w:ascii="Times New Roman" w:hAnsi="Times New Roman" w:cs="Times New Roman"/>
        </w:rPr>
        <w:t xml:space="preserve"> </w:t>
      </w:r>
    </w:p>
    <w:p w:rsidR="00AF2B09" w:rsidRPr="00F92D56" w:rsidRDefault="00AF2B09">
      <w:pPr>
        <w:autoSpaceDE w:val="0"/>
        <w:spacing w:after="0"/>
        <w:ind w:firstLine="540"/>
        <w:jc w:val="both"/>
        <w:rPr>
          <w:rFonts w:ascii="Times New Roman" w:hAnsi="Times New Roman" w:cs="Times New Roman"/>
        </w:rPr>
      </w:pPr>
      <w:r w:rsidRPr="00F92D56">
        <w:rPr>
          <w:rFonts w:ascii="Times New Roman" w:hAnsi="Times New Roman" w:cs="Times New Roman"/>
        </w:rPr>
        <w:t>5.1.2. Требовать своевременной оплаты оказанных услуг в соответствии с подписанным Заказчиком актом сдачи-приемки оказанных услуг  по  контракту (по этапу контракта)</w:t>
      </w:r>
      <w:r w:rsidR="007C0EE6" w:rsidRPr="00F92D56">
        <w:rPr>
          <w:rFonts w:ascii="Times New Roman" w:hAnsi="Times New Roman" w:cs="Times New Roman"/>
        </w:rPr>
        <w:t xml:space="preserve"> и документа о приемке</w:t>
      </w:r>
      <w:r w:rsidRPr="00F92D56">
        <w:rPr>
          <w:rFonts w:ascii="Times New Roman" w:hAnsi="Times New Roman" w:cs="Times New Roman"/>
        </w:rPr>
        <w:t>.</w:t>
      </w:r>
    </w:p>
    <w:p w:rsidR="00AF2B09" w:rsidRPr="00F92D56" w:rsidRDefault="00AF2B09">
      <w:pPr>
        <w:autoSpaceDE w:val="0"/>
        <w:spacing w:after="0"/>
        <w:ind w:firstLine="540"/>
        <w:jc w:val="both"/>
        <w:rPr>
          <w:rFonts w:ascii="Times New Roman" w:hAnsi="Times New Roman" w:cs="Times New Roman"/>
        </w:rPr>
      </w:pPr>
      <w:r w:rsidRPr="00F92D56">
        <w:rPr>
          <w:rFonts w:ascii="Times New Roman" w:hAnsi="Times New Roman" w:cs="Times New Roman"/>
        </w:rPr>
        <w:t>5.1.3. П</w:t>
      </w:r>
      <w:r w:rsidRPr="00F92D56">
        <w:rPr>
          <w:rFonts w:ascii="Times New Roman" w:hAnsi="Times New Roman" w:cs="Times New Roman"/>
          <w:bCs/>
        </w:rPr>
        <w:t>ривлечь к исполнению своих обязательств по контракту других лиц – субподрядчиков, соисполнителей.</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5.2. Исполнитель обязан</w:t>
      </w:r>
      <w:r w:rsidRPr="00F92D56">
        <w:rPr>
          <w:rStyle w:val="a8"/>
          <w:rFonts w:ascii="Times New Roman" w:hAnsi="Times New Roman" w:cs="Times New Roman"/>
        </w:rPr>
        <w:footnoteReference w:id="5"/>
      </w:r>
      <w:r w:rsidRPr="00F92D56">
        <w:rPr>
          <w:rFonts w:ascii="Times New Roman" w:hAnsi="Times New Roman" w:cs="Times New Roman"/>
        </w:rPr>
        <w:t>:</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5.2.1. Своевременно и надлежащим образом оказать услуги и представить Заказчику отчетную документацию.</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5.2.2.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5.2.3. За свой счет устранить выявленные в процессе оказания услуг недостатки, в сроки, определенные Заказчиком, а если срок не определен, то в течение 10 (десяти) дней с момента получения уведомления Заказчика с Требованием об устранении недостатков.</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5.2.4. Дать согласие Заказчику и  органам государственного финансового контроля Самарской области на проведение в отношении Исполнителя проверок в связи с получением бюджетных средств по контракту.</w:t>
      </w:r>
    </w:p>
    <w:p w:rsidR="00AF2B09" w:rsidRPr="00F92D56" w:rsidRDefault="00AF2B09">
      <w:pPr>
        <w:autoSpaceDE w:val="0"/>
        <w:spacing w:after="0"/>
        <w:ind w:firstLine="567"/>
        <w:jc w:val="both"/>
        <w:rPr>
          <w:rFonts w:ascii="Times New Roman" w:hAnsi="Times New Roman" w:cs="Times New Roman"/>
        </w:rPr>
      </w:pPr>
      <w:r w:rsidRPr="00F92D56">
        <w:rPr>
          <w:rFonts w:ascii="Times New Roman" w:hAnsi="Times New Roman" w:cs="Times New Roman"/>
        </w:rPr>
        <w:t>5.2.5. В случае изменения своего расчетного счета в трехдневный срок в письменной форме сообщить об этом Заказчику с указанием новых реквизитов расчетного счета.</w:t>
      </w:r>
    </w:p>
    <w:p w:rsidR="00AF2B09" w:rsidRPr="00F92D56" w:rsidRDefault="00AF2B09">
      <w:pPr>
        <w:autoSpaceDE w:val="0"/>
        <w:spacing w:after="0"/>
        <w:ind w:firstLine="567"/>
        <w:jc w:val="both"/>
        <w:rPr>
          <w:rFonts w:ascii="Times New Roman" w:hAnsi="Times New Roman" w:cs="Times New Roman"/>
        </w:rPr>
      </w:pPr>
      <w:r w:rsidRPr="00F92D56">
        <w:rPr>
          <w:rFonts w:ascii="Times New Roman" w:hAnsi="Times New Roman" w:cs="Times New Roman"/>
        </w:rPr>
        <w:t>5.2.6. Привлекать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объеме____</w:t>
      </w:r>
      <w:r w:rsidRPr="00F92D56">
        <w:rPr>
          <w:rFonts w:ascii="Times New Roman" w:eastAsia="Calibri" w:hAnsi="Times New Roman" w:cs="Times New Roman"/>
          <w:lang w:eastAsia="en-US"/>
        </w:rPr>
        <w:t xml:space="preserve"> </w:t>
      </w:r>
      <w:r w:rsidRPr="00F92D56">
        <w:rPr>
          <w:rFonts w:ascii="Times New Roman" w:hAnsi="Times New Roman" w:cs="Times New Roman"/>
        </w:rPr>
        <w:t>процентов от цены контракта.</w:t>
      </w:r>
    </w:p>
    <w:p w:rsidR="00AF2B09" w:rsidRPr="00F92D56" w:rsidRDefault="00AF2B09">
      <w:pPr>
        <w:autoSpaceDE w:val="0"/>
        <w:spacing w:after="0"/>
        <w:ind w:firstLine="567"/>
        <w:jc w:val="both"/>
        <w:rPr>
          <w:rFonts w:ascii="Times New Roman" w:hAnsi="Times New Roman" w:cs="Times New Roman"/>
        </w:rPr>
      </w:pPr>
      <w:r w:rsidRPr="00F92D56">
        <w:rPr>
          <w:rFonts w:ascii="Times New Roman" w:hAnsi="Times New Roman" w:cs="Times New Roman"/>
        </w:rPr>
        <w:t>5.2.7. В срок не более 5 рабочих дней со дня заключения договора с субподрядчиком, соисполнителем представить Заказчику:</w:t>
      </w:r>
    </w:p>
    <w:p w:rsidR="00AF2B09" w:rsidRPr="00F92D56" w:rsidRDefault="00AF2B09">
      <w:pPr>
        <w:autoSpaceDE w:val="0"/>
        <w:spacing w:after="0"/>
        <w:ind w:firstLine="709"/>
        <w:jc w:val="both"/>
        <w:rPr>
          <w:rFonts w:ascii="Times New Roman" w:hAnsi="Times New Roman" w:cs="Times New Roman"/>
        </w:rPr>
      </w:pPr>
      <w:r w:rsidRPr="00F92D56">
        <w:rPr>
          <w:rFonts w:ascii="Times New Roman" w:hAnsi="Times New Roman" w:cs="Times New Roman"/>
        </w:rPr>
        <w:t xml:space="preserve">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w:t>
      </w:r>
      <w:r w:rsidRPr="00F92D56">
        <w:rPr>
          <w:rFonts w:ascii="Times New Roman" w:hAnsi="Times New Roman" w:cs="Times New Roman"/>
        </w:rPr>
        <w:lastRenderedPageBreak/>
        <w:t>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AF2B09" w:rsidRPr="00F92D56" w:rsidRDefault="00AF2B09">
      <w:pPr>
        <w:autoSpaceDE w:val="0"/>
        <w:spacing w:after="0"/>
        <w:ind w:firstLine="709"/>
        <w:jc w:val="both"/>
        <w:rPr>
          <w:rFonts w:ascii="Times New Roman" w:hAnsi="Times New Roman" w:cs="Times New Roman"/>
        </w:rPr>
      </w:pPr>
      <w:r w:rsidRPr="00F92D56">
        <w:rPr>
          <w:rFonts w:ascii="Times New Roman" w:hAnsi="Times New Roman" w:cs="Times New Roman"/>
        </w:rPr>
        <w:t>б) копию договора (договоров), заключенного с субподрядчиком, соисполнителем заверенную Исполнителем.</w:t>
      </w:r>
    </w:p>
    <w:p w:rsidR="00AF2B09" w:rsidRPr="00F92D56" w:rsidRDefault="00AF2B09">
      <w:pPr>
        <w:autoSpaceDE w:val="0"/>
        <w:spacing w:after="0"/>
        <w:ind w:firstLine="567"/>
        <w:jc w:val="both"/>
        <w:rPr>
          <w:rFonts w:ascii="Times New Roman" w:hAnsi="Times New Roman" w:cs="Times New Roman"/>
        </w:rPr>
      </w:pPr>
      <w:r w:rsidRPr="00F92D56">
        <w:rPr>
          <w:rFonts w:ascii="Times New Roman" w:hAnsi="Times New Roman" w:cs="Times New Roman"/>
        </w:rPr>
        <w:t>5.2.8. 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пункте 5.2.7. настоящего контракта, в течение 5 дней со дня заключения договора с новым субподрядчиком, соисполнителем.</w:t>
      </w:r>
    </w:p>
    <w:p w:rsidR="00AF2B09" w:rsidRPr="00F92D56" w:rsidRDefault="00AF2B09">
      <w:pPr>
        <w:autoSpaceDE w:val="0"/>
        <w:spacing w:after="0"/>
        <w:ind w:firstLine="567"/>
        <w:jc w:val="both"/>
        <w:rPr>
          <w:rFonts w:ascii="Times New Roman" w:hAnsi="Times New Roman" w:cs="Times New Roman"/>
        </w:rPr>
      </w:pPr>
      <w:r w:rsidRPr="00F92D56">
        <w:rPr>
          <w:rFonts w:ascii="Times New Roman" w:hAnsi="Times New Roman" w:cs="Times New Roman"/>
        </w:rPr>
        <w:t>5.2.9. В течение 10 рабочих дней со дня оплаты Исполнителем выполненных обязательств по договору с субподрядчиком, соисполнителем представлять заказчику следующие документы:</w:t>
      </w:r>
    </w:p>
    <w:p w:rsidR="00AF2B09" w:rsidRPr="00F92D56" w:rsidRDefault="00AF2B09">
      <w:pPr>
        <w:autoSpaceDE w:val="0"/>
        <w:spacing w:after="0"/>
        <w:ind w:firstLine="709"/>
        <w:jc w:val="both"/>
        <w:rPr>
          <w:rFonts w:ascii="Times New Roman" w:hAnsi="Times New Roman" w:cs="Times New Roman"/>
        </w:rPr>
      </w:pPr>
      <w:r w:rsidRPr="00F92D56">
        <w:rPr>
          <w:rFonts w:ascii="Times New Roman" w:hAnsi="Times New Roman" w:cs="Times New Roman"/>
        </w:rPr>
        <w:t>а) копии документов о приемке оказанной услуги, которая является предметом договора, заключенного между Исполнителем и привлеченным им субподрядчиком, соисполнителем;</w:t>
      </w:r>
    </w:p>
    <w:p w:rsidR="00AF2B09" w:rsidRPr="00F92D56" w:rsidRDefault="00AF2B09">
      <w:pPr>
        <w:autoSpaceDE w:val="0"/>
        <w:spacing w:after="0"/>
        <w:ind w:firstLine="709"/>
        <w:jc w:val="both"/>
        <w:rPr>
          <w:rFonts w:ascii="Times New Roman" w:hAnsi="Times New Roman" w:cs="Times New Roman"/>
        </w:rPr>
      </w:pPr>
      <w:r w:rsidRPr="00F92D56">
        <w:rPr>
          <w:rFonts w:ascii="Times New Roman" w:hAnsi="Times New Roman" w:cs="Times New Roman"/>
        </w:rPr>
        <w:t>б) копии платежных поручений, подтверждающих перечисление денежных средств Исполнителем. субподрядчику, соисполнителю - в случае, если договором, заключенным между Исполнителем и привлеченным им субподрядчиком, соисполнителем предусмотрена оплата выполненных обязательств до срока оплаты оказанной услуги, предусмотренной контрактом, заключенным с заказчиком (в ином случае указанный документ представляется заказчику дополнительно в течение 5 дней со дня оплаты обязательств, выполненных субподрядчиком, соисполнителем).</w:t>
      </w:r>
    </w:p>
    <w:p w:rsidR="00AF2B09" w:rsidRPr="00F92D56" w:rsidRDefault="00AF2B09">
      <w:pPr>
        <w:autoSpaceDE w:val="0"/>
        <w:spacing w:after="0"/>
        <w:ind w:firstLine="567"/>
        <w:jc w:val="both"/>
        <w:rPr>
          <w:rFonts w:ascii="Times New Roman" w:hAnsi="Times New Roman" w:cs="Times New Roman"/>
        </w:rPr>
      </w:pPr>
      <w:r w:rsidRPr="00F92D56">
        <w:rPr>
          <w:rFonts w:ascii="Times New Roman" w:hAnsi="Times New Roman" w:cs="Times New Roman"/>
        </w:rPr>
        <w:t>5.2.10. Оплачивать субподрядчикам, соисполнителям оказанные услуги, отдельные этапы исполнения договора, заключенного с таким субподрядчиком, соисполнителем в течение 15 рабочих дней с даты подписания Исполнителем документа о приемке оказанной услуги, отдельных этапов исполнения договора.</w:t>
      </w:r>
    </w:p>
    <w:p w:rsidR="00AF2B09" w:rsidRPr="00F92D56" w:rsidRDefault="00AF2B09">
      <w:pPr>
        <w:autoSpaceDE w:val="0"/>
        <w:ind w:firstLine="567"/>
        <w:jc w:val="both"/>
        <w:rPr>
          <w:rFonts w:ascii="Times New Roman" w:hAnsi="Times New Roman" w:cs="Times New Roman"/>
        </w:rPr>
      </w:pPr>
      <w:r w:rsidRPr="00F92D56">
        <w:rPr>
          <w:rFonts w:ascii="Times New Roman" w:hAnsi="Times New Roman" w:cs="Times New Roman"/>
        </w:rPr>
        <w:t>5.2.11. Нести иные обязанности в соответствии с действующим законодательством и условиями настоящего контракта.</w:t>
      </w:r>
    </w:p>
    <w:p w:rsidR="00AF2B09" w:rsidRPr="00F92D56" w:rsidRDefault="00AF2B09">
      <w:pPr>
        <w:autoSpaceDE w:val="0"/>
        <w:spacing w:after="0"/>
        <w:ind w:firstLine="539"/>
        <w:jc w:val="center"/>
        <w:rPr>
          <w:rFonts w:ascii="Times New Roman" w:hAnsi="Times New Roman" w:cs="Times New Roman"/>
          <w:b/>
        </w:rPr>
      </w:pPr>
    </w:p>
    <w:p w:rsidR="00AF2B09" w:rsidRPr="00F92D56" w:rsidRDefault="00AF2B09">
      <w:pPr>
        <w:autoSpaceDE w:val="0"/>
        <w:spacing w:after="0"/>
        <w:ind w:firstLine="539"/>
        <w:jc w:val="center"/>
        <w:rPr>
          <w:rFonts w:ascii="Times New Roman" w:hAnsi="Times New Roman" w:cs="Times New Roman"/>
          <w:b/>
        </w:rPr>
      </w:pPr>
      <w:r w:rsidRPr="00F92D56">
        <w:rPr>
          <w:rFonts w:ascii="Times New Roman" w:hAnsi="Times New Roman" w:cs="Times New Roman"/>
          <w:b/>
        </w:rPr>
        <w:t>6. ПОРЯДОК СДАЧИ-ПРИЕМКИ ОКАЗАННЫХ УСЛУГ</w:t>
      </w:r>
    </w:p>
    <w:p w:rsidR="00DA785D" w:rsidRPr="00F92D56" w:rsidRDefault="00DA785D">
      <w:pPr>
        <w:autoSpaceDE w:val="0"/>
        <w:spacing w:after="0"/>
        <w:ind w:firstLine="539"/>
        <w:jc w:val="center"/>
        <w:rPr>
          <w:rFonts w:ascii="Times New Roman" w:hAnsi="Times New Roman" w:cs="Times New Roman"/>
        </w:rPr>
      </w:pP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6.1. Передача отчетной документации осуществляется в сроки, предусмотренные в п. 10.3. контракта.</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 xml:space="preserve">6.1.1. Заказчик осуществляет проверку результатов оказанных Исполнителем услуг по настоящему контракту (по этапу контракта) на предмет соответствия оказанных услуг представленной отчетной документации требованиям и условиям настоящего  контракта. </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При приемке оказанных услуг, в том числе проверяется соответствие объема и качества оказанных услуг требованиям настоящего контракта.</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Для проверки предоставленных исполнителем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в соответствии с действующим законодательством.</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По решению заказчика для приемки оказанной услуги, результатов отдельного этапа исполнения контракта может создаваться приемочная комиссия.</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 xml:space="preserve">6.2. </w:t>
      </w:r>
      <w:r w:rsidRPr="00F92D56">
        <w:rPr>
          <w:rFonts w:ascii="Times New Roman" w:hAnsi="Times New Roman" w:cs="Times New Roman"/>
          <w:color w:val="000000"/>
        </w:rPr>
        <w:t>Заказчик</w:t>
      </w:r>
      <w:r w:rsidR="0081177B" w:rsidRPr="00F92D56">
        <w:rPr>
          <w:rFonts w:ascii="Times New Roman" w:hAnsi="Times New Roman" w:cs="Times New Roman"/>
          <w:color w:val="000000"/>
        </w:rPr>
        <w:t xml:space="preserve"> в</w:t>
      </w:r>
      <w:r w:rsidRPr="00F92D56">
        <w:rPr>
          <w:rFonts w:ascii="Times New Roman" w:hAnsi="Times New Roman" w:cs="Times New Roman"/>
        </w:rPr>
        <w:t xml:space="preserve"> течение 10 дней с момента предоставления подготовленной и подписанной Исполнителем отчетной документации, проверки результатов оказанных услуг, </w:t>
      </w:r>
      <w:r w:rsidRPr="00F92D56">
        <w:rPr>
          <w:rFonts w:ascii="Times New Roman" w:hAnsi="Times New Roman" w:cs="Times New Roman"/>
          <w:color w:val="000000"/>
        </w:rPr>
        <w:t>подписывает</w:t>
      </w:r>
      <w:r w:rsidRPr="00F92D56">
        <w:rPr>
          <w:rFonts w:ascii="Times New Roman" w:hAnsi="Times New Roman" w:cs="Times New Roman"/>
        </w:rPr>
        <w:t xml:space="preserve"> акт сдачи-приемки оказанных услуг  по  контракту (по этапу контракта) (в случае создания приемочной комиссии акт сдачи-приемки подписывается всеми членами приемочной комиссии и утверждается Заказчиком), или </w:t>
      </w:r>
      <w:r w:rsidRPr="00F92D56">
        <w:rPr>
          <w:rFonts w:ascii="Times New Roman" w:hAnsi="Times New Roman" w:cs="Times New Roman"/>
          <w:color w:val="000000"/>
        </w:rPr>
        <w:t>направляет</w:t>
      </w:r>
      <w:r w:rsidRPr="00F92D56">
        <w:rPr>
          <w:rFonts w:ascii="Times New Roman" w:hAnsi="Times New Roman" w:cs="Times New Roman"/>
        </w:rPr>
        <w:t xml:space="preserve"> мотивированный отказ от подписания акта сдачи-приемки оказанных услуг по контракту (по этапу  контракта).</w:t>
      </w:r>
    </w:p>
    <w:p w:rsidR="00F353CB" w:rsidRPr="00F92D56" w:rsidRDefault="00F353CB" w:rsidP="00F353CB">
      <w:pPr>
        <w:autoSpaceDE w:val="0"/>
        <w:spacing w:after="0"/>
        <w:ind w:firstLine="540"/>
        <w:jc w:val="both"/>
        <w:rPr>
          <w:rFonts w:ascii="Times New Roman" w:hAnsi="Times New Roman" w:cs="Times New Roman"/>
        </w:rPr>
      </w:pPr>
      <w:r w:rsidRPr="00F92D56">
        <w:rPr>
          <w:rFonts w:ascii="Times New Roman" w:hAnsi="Times New Roman" w:cs="Times New Roman"/>
          <w:bCs/>
          <w:lang w:eastAsia="ru-RU"/>
        </w:rPr>
        <w:t xml:space="preserve">Приемка результатов </w:t>
      </w:r>
      <w:r w:rsidRPr="00F92D56">
        <w:rPr>
          <w:rFonts w:ascii="Times New Roman" w:hAnsi="Times New Roman" w:cs="Times New Roman"/>
        </w:rPr>
        <w:t>оказанных услуг</w:t>
      </w:r>
      <w:r w:rsidRPr="00F92D56">
        <w:rPr>
          <w:rFonts w:ascii="Times New Roman" w:hAnsi="Times New Roman" w:cs="Times New Roman"/>
          <w:bCs/>
          <w:lang w:eastAsia="ru-RU"/>
        </w:rPr>
        <w:t>, осуществляется Заказчиком в течение 20 (двадцати) рабочих дней, следующих за днем поступления в единой информационной системе подписанного Исполнителем документа о приемке, и получения всех необходимых документов, предусмотренных Контрактом, либо Исполнителю в те же сроки направляется мотивированный отказ от подписания документа о приемке с указанием причин такого отказа.</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lastRenderedPageBreak/>
        <w:t xml:space="preserve">Основанием для мотивированного  отказа от подписания акта сдачи-приемки оказанных услуг </w:t>
      </w:r>
      <w:r w:rsidR="00F353CB" w:rsidRPr="00F92D56">
        <w:rPr>
          <w:rFonts w:ascii="Times New Roman" w:hAnsi="Times New Roman" w:cs="Times New Roman"/>
        </w:rPr>
        <w:t xml:space="preserve">и документа о приемке </w:t>
      </w:r>
      <w:r w:rsidRPr="00F92D56">
        <w:rPr>
          <w:rFonts w:ascii="Times New Roman" w:hAnsi="Times New Roman" w:cs="Times New Roman"/>
        </w:rPr>
        <w:t xml:space="preserve"> по  контракту (по этапу  контракта) является  несоответствие оказанных услуг и представленной отчетной документации требованиям и условиям настоящего  контракта.</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 xml:space="preserve">6.3. В случае получения мотивированного отказа Заказчика от подписания акта сдачи-приемки оказанных услуг </w:t>
      </w:r>
      <w:r w:rsidR="00F353CB" w:rsidRPr="00F92D56">
        <w:rPr>
          <w:rFonts w:ascii="Times New Roman" w:hAnsi="Times New Roman" w:cs="Times New Roman"/>
        </w:rPr>
        <w:t xml:space="preserve">и документа о приемке </w:t>
      </w:r>
      <w:r w:rsidRPr="00F92D56">
        <w:rPr>
          <w:rFonts w:ascii="Times New Roman" w:hAnsi="Times New Roman" w:cs="Times New Roman"/>
        </w:rPr>
        <w:t xml:space="preserve">по  контракту (по этапу  контракта) Исполнитель обязан рассмотреть мотивированный отказ и устранить недостатки, в </w:t>
      </w:r>
      <w:proofErr w:type="spellStart"/>
      <w:r w:rsidRPr="00F92D56">
        <w:rPr>
          <w:rFonts w:ascii="Times New Roman" w:hAnsi="Times New Roman" w:cs="Times New Roman"/>
        </w:rPr>
        <w:t>т.ч</w:t>
      </w:r>
      <w:proofErr w:type="spellEnd"/>
      <w:r w:rsidRPr="00F92D56">
        <w:rPr>
          <w:rFonts w:ascii="Times New Roman" w:hAnsi="Times New Roman" w:cs="Times New Roman"/>
        </w:rPr>
        <w:t xml:space="preserve">. по отчетной документации, в срок, указанный Заказчиком в мотивированном отказе, а если срок не указан, то в течение 10 (десяти) календарных дней с момента его получения. </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 xml:space="preserve">6.4. Подписанный  Заказчиком акт сдачи-приемки оказанных услуг </w:t>
      </w:r>
      <w:r w:rsidR="0054690B" w:rsidRPr="00F92D56">
        <w:rPr>
          <w:rFonts w:ascii="Times New Roman" w:hAnsi="Times New Roman" w:cs="Times New Roman"/>
        </w:rPr>
        <w:t xml:space="preserve">и документ о приемке </w:t>
      </w:r>
      <w:r w:rsidRPr="00F92D56">
        <w:rPr>
          <w:rFonts w:ascii="Times New Roman" w:hAnsi="Times New Roman" w:cs="Times New Roman"/>
        </w:rPr>
        <w:t>по контракту является основанием для оплаты Исполнителю оказанных услуг.</w:t>
      </w:r>
    </w:p>
    <w:p w:rsidR="00AF2B09" w:rsidRPr="00F92D56" w:rsidRDefault="00AF2B09">
      <w:pPr>
        <w:autoSpaceDE w:val="0"/>
        <w:spacing w:after="0"/>
        <w:ind w:firstLine="540"/>
        <w:jc w:val="both"/>
        <w:rPr>
          <w:rFonts w:ascii="Times New Roman" w:hAnsi="Times New Roman" w:cs="Times New Roman"/>
        </w:rPr>
      </w:pPr>
      <w:r w:rsidRPr="00F92D56">
        <w:rPr>
          <w:rFonts w:ascii="Times New Roman" w:hAnsi="Times New Roman" w:cs="Times New Roman"/>
          <w:bCs/>
        </w:rPr>
        <w:t xml:space="preserve">Формирование, размещение и подписание Сторонами документа о приемке или мотивированного отказа от подписания документа о приемке </w:t>
      </w:r>
      <w:r w:rsidRPr="00F92D56">
        <w:rPr>
          <w:rFonts w:ascii="Times New Roman" w:hAnsi="Times New Roman" w:cs="Times New Roman"/>
        </w:rPr>
        <w:t>осуществляется с использованием единой информационной системы в сфере закупок в порядке, предусмотренном частью 13 статьи 94 Закона о КС.</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6.5. При досрочном оказании услуг (этапа оказания услуг) если досрочное оказание услуг возможно в соответствии с условиями  контракта Исполнитель обязан в письменной форме уведомить Заказчика о готовности предоставить для осуществления приемки отчетную документацию и  результат оказанных услуг, в соответствии с требованиями настоящего  контракта.</w:t>
      </w:r>
    </w:p>
    <w:p w:rsidR="00AF2B09" w:rsidRPr="00F92D56" w:rsidRDefault="00AF2B09">
      <w:pPr>
        <w:autoSpaceDE w:val="0"/>
        <w:spacing w:after="0"/>
        <w:ind w:firstLine="540"/>
        <w:jc w:val="center"/>
        <w:rPr>
          <w:rFonts w:ascii="Times New Roman" w:hAnsi="Times New Roman" w:cs="Times New Roman"/>
          <w:b/>
        </w:rPr>
      </w:pPr>
    </w:p>
    <w:p w:rsidR="00AF2B09" w:rsidRPr="00F92D56" w:rsidRDefault="00AF2B09">
      <w:pPr>
        <w:autoSpaceDE w:val="0"/>
        <w:spacing w:after="0"/>
        <w:ind w:firstLine="540"/>
        <w:jc w:val="center"/>
        <w:rPr>
          <w:rFonts w:ascii="Times New Roman" w:hAnsi="Times New Roman" w:cs="Times New Roman"/>
          <w:b/>
        </w:rPr>
      </w:pPr>
      <w:r w:rsidRPr="00F92D56">
        <w:rPr>
          <w:rFonts w:ascii="Times New Roman" w:hAnsi="Times New Roman" w:cs="Times New Roman"/>
          <w:b/>
        </w:rPr>
        <w:t>7. ОТВЕТСТВЕННОСТЬ СТОРОН</w:t>
      </w:r>
    </w:p>
    <w:p w:rsidR="00DA785D" w:rsidRPr="00F92D56" w:rsidRDefault="00DA785D">
      <w:pPr>
        <w:autoSpaceDE w:val="0"/>
        <w:spacing w:after="0"/>
        <w:ind w:firstLine="540"/>
        <w:jc w:val="center"/>
        <w:rPr>
          <w:rFonts w:ascii="Times New Roman" w:hAnsi="Times New Roman" w:cs="Times New Roman"/>
        </w:rPr>
      </w:pPr>
    </w:p>
    <w:p w:rsidR="00AF2B09" w:rsidRPr="00F92D56" w:rsidRDefault="00AF2B09">
      <w:pPr>
        <w:autoSpaceDE w:val="0"/>
        <w:spacing w:after="0"/>
        <w:ind w:firstLine="540"/>
        <w:jc w:val="both"/>
        <w:rPr>
          <w:rFonts w:ascii="Times New Roman" w:hAnsi="Times New Roman" w:cs="Times New Roman"/>
        </w:rPr>
      </w:pPr>
      <w:r w:rsidRPr="00F92D56">
        <w:rPr>
          <w:rFonts w:ascii="Times New Roman" w:hAnsi="Times New Roman" w:cs="Times New Roman"/>
        </w:rPr>
        <w:t>7.1. Стороны несут ответственность за неисполнение или ненадлежащее исполнение своих обязательств по контракту в соответствии с законодательством Российской Федерации.</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 xml:space="preserve">7.2.1.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AF2B09" w:rsidRPr="00F92D56" w:rsidRDefault="00AF2B09" w:rsidP="00741A1A">
      <w:pPr>
        <w:widowControl w:val="0"/>
        <w:autoSpaceDE w:val="0"/>
        <w:spacing w:after="0"/>
        <w:ind w:firstLine="708"/>
        <w:jc w:val="both"/>
        <w:rPr>
          <w:rFonts w:ascii="Times New Roman" w:hAnsi="Times New Roman" w:cs="Times New Roman"/>
        </w:rPr>
      </w:pPr>
      <w:r w:rsidRPr="00F92D56">
        <w:rPr>
          <w:rFonts w:ascii="Times New Roman" w:hAnsi="Times New Roman" w:cs="Times New Roman"/>
        </w:rPr>
        <w:t xml:space="preserve">7.2.2. За каждый факт неисполнения Заказчиком обязательств, предусмотренных контрактом, за исключением просрочки исполнения обязательств Исполнитель вправе взыскать с Заказчика штраф в размере </w:t>
      </w:r>
      <w:r w:rsidR="00741A1A" w:rsidRPr="00F92D56">
        <w:rPr>
          <w:rFonts w:ascii="Times New Roman" w:hAnsi="Times New Roman" w:cs="Times New Roman"/>
        </w:rPr>
        <w:t xml:space="preserve">1000,00 </w:t>
      </w:r>
      <w:r w:rsidRPr="00F92D56">
        <w:rPr>
          <w:rFonts w:ascii="Times New Roman" w:hAnsi="Times New Roman" w:cs="Times New Roman"/>
        </w:rPr>
        <w:t>руб.</w:t>
      </w:r>
    </w:p>
    <w:p w:rsidR="00AF2B09" w:rsidRPr="00F92D56" w:rsidRDefault="00AF2B09">
      <w:pPr>
        <w:autoSpaceDE w:val="0"/>
        <w:spacing w:after="0"/>
        <w:ind w:firstLine="709"/>
        <w:jc w:val="both"/>
        <w:rPr>
          <w:rFonts w:ascii="Times New Roman" w:hAnsi="Times New Roman" w:cs="Times New Roman"/>
        </w:rPr>
      </w:pPr>
      <w:r w:rsidRPr="00F92D56">
        <w:rPr>
          <w:rFonts w:ascii="Times New Roman" w:hAnsi="Times New Roman" w:cs="Times New Roman"/>
        </w:rPr>
        <w:t>7.3. В случае просрочки исполнения Исполнителем обязательств, предусмотренных контрактом (в том числе гарантийного обязательства),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AF2B09" w:rsidRPr="00F92D56" w:rsidRDefault="00AF2B09">
      <w:pPr>
        <w:autoSpaceDE w:val="0"/>
        <w:spacing w:after="0"/>
        <w:ind w:firstLine="709"/>
        <w:jc w:val="both"/>
        <w:rPr>
          <w:rFonts w:ascii="Times New Roman" w:hAnsi="Times New Roman" w:cs="Times New Roman"/>
        </w:rPr>
      </w:pPr>
      <w:r w:rsidRPr="00F92D56">
        <w:rPr>
          <w:rFonts w:ascii="Times New Roman" w:hAnsi="Times New Roman" w:cs="Times New Roman"/>
        </w:rPr>
        <w:t>Уплата неустоек (штрафов, пеней) осуществляется Исполнителем в течение 10 календарных дней с момента получения требования об уплате неустоек (штрафов, пеней) по следующим реквизитам:</w:t>
      </w:r>
    </w:p>
    <w:p w:rsidR="00903966" w:rsidRPr="00F92D56" w:rsidRDefault="00741A1A" w:rsidP="00903966">
      <w:pPr>
        <w:pStyle w:val="aff"/>
        <w:ind w:firstLine="708"/>
        <w:jc w:val="both"/>
        <w:rPr>
          <w:sz w:val="22"/>
          <w:szCs w:val="22"/>
        </w:rPr>
      </w:pPr>
      <w:r w:rsidRPr="00F92D56">
        <w:rPr>
          <w:color w:val="000000"/>
          <w:sz w:val="22"/>
          <w:szCs w:val="22"/>
        </w:rPr>
        <w:t>Получатель</w:t>
      </w:r>
      <w:r w:rsidRPr="00F92D56">
        <w:rPr>
          <w:i/>
          <w:color w:val="000000"/>
          <w:sz w:val="22"/>
          <w:szCs w:val="22"/>
        </w:rPr>
        <w:t xml:space="preserve">:  </w:t>
      </w:r>
      <w:r w:rsidR="00903966" w:rsidRPr="00F92D56">
        <w:rPr>
          <w:noProof/>
          <w:sz w:val="22"/>
          <w:szCs w:val="22"/>
        </w:rPr>
        <w:t>государственное бюджетное</w:t>
      </w:r>
      <w:r w:rsidR="00903966" w:rsidRPr="00F92D56">
        <w:rPr>
          <w:sz w:val="22"/>
          <w:szCs w:val="22"/>
        </w:rPr>
        <w:t xml:space="preserve"> общеобразовательное учреждение Самарской области средняя общеобразовательная школа имени Героя Советского Союза Матвея Никифоровича Заводского </w:t>
      </w:r>
      <w:proofErr w:type="spellStart"/>
      <w:r w:rsidR="00903966" w:rsidRPr="00F92D56">
        <w:rPr>
          <w:sz w:val="22"/>
          <w:szCs w:val="22"/>
        </w:rPr>
        <w:t>с.Елховка</w:t>
      </w:r>
      <w:proofErr w:type="spellEnd"/>
      <w:r w:rsidR="00903966" w:rsidRPr="00F92D56">
        <w:rPr>
          <w:sz w:val="22"/>
          <w:szCs w:val="22"/>
        </w:rPr>
        <w:t xml:space="preserve"> муниципального района </w:t>
      </w:r>
      <w:proofErr w:type="spellStart"/>
      <w:r w:rsidR="00903966" w:rsidRPr="00F92D56">
        <w:rPr>
          <w:sz w:val="22"/>
          <w:szCs w:val="22"/>
        </w:rPr>
        <w:t>Елховский</w:t>
      </w:r>
      <w:proofErr w:type="spellEnd"/>
      <w:r w:rsidR="00903966" w:rsidRPr="00F92D56">
        <w:rPr>
          <w:sz w:val="22"/>
          <w:szCs w:val="22"/>
        </w:rPr>
        <w:t xml:space="preserve"> Самарской области</w:t>
      </w:r>
    </w:p>
    <w:p w:rsidR="00903966" w:rsidRPr="00F92D56" w:rsidRDefault="00903966" w:rsidP="00903966">
      <w:pPr>
        <w:pStyle w:val="aff"/>
        <w:jc w:val="both"/>
        <w:rPr>
          <w:sz w:val="22"/>
          <w:szCs w:val="22"/>
        </w:rPr>
      </w:pPr>
      <w:r w:rsidRPr="00F92D56">
        <w:rPr>
          <w:sz w:val="22"/>
          <w:szCs w:val="22"/>
        </w:rPr>
        <w:t>ИНН: 6376021884</w:t>
      </w:r>
    </w:p>
    <w:p w:rsidR="00903966" w:rsidRPr="00F92D56" w:rsidRDefault="00903966" w:rsidP="00903966">
      <w:pPr>
        <w:pStyle w:val="aff"/>
        <w:jc w:val="both"/>
        <w:rPr>
          <w:sz w:val="22"/>
          <w:szCs w:val="22"/>
        </w:rPr>
      </w:pPr>
      <w:r w:rsidRPr="00F92D56">
        <w:rPr>
          <w:sz w:val="22"/>
          <w:szCs w:val="22"/>
        </w:rPr>
        <w:t>КПП: 637601001</w:t>
      </w:r>
    </w:p>
    <w:p w:rsidR="00903966" w:rsidRPr="00F92D56" w:rsidRDefault="00903966" w:rsidP="00903966">
      <w:pPr>
        <w:spacing w:after="0" w:line="240" w:lineRule="auto"/>
        <w:rPr>
          <w:rFonts w:ascii="Times New Roman" w:hAnsi="Times New Roman" w:cs="Times New Roman"/>
        </w:rPr>
      </w:pPr>
      <w:r w:rsidRPr="00F92D56">
        <w:rPr>
          <w:rFonts w:ascii="Times New Roman" w:hAnsi="Times New Roman" w:cs="Times New Roman"/>
        </w:rPr>
        <w:t xml:space="preserve">МУФ СО (ГБОУ СОШ </w:t>
      </w:r>
      <w:proofErr w:type="spellStart"/>
      <w:r w:rsidRPr="00F92D56">
        <w:rPr>
          <w:rFonts w:ascii="Times New Roman" w:hAnsi="Times New Roman" w:cs="Times New Roman"/>
        </w:rPr>
        <w:t>им.М.Н.Заводского</w:t>
      </w:r>
      <w:proofErr w:type="spellEnd"/>
      <w:r w:rsidRPr="00F92D56">
        <w:rPr>
          <w:rFonts w:ascii="Times New Roman" w:hAnsi="Times New Roman" w:cs="Times New Roman"/>
        </w:rPr>
        <w:t xml:space="preserve"> </w:t>
      </w:r>
      <w:proofErr w:type="spellStart"/>
      <w:r w:rsidRPr="00F92D56">
        <w:rPr>
          <w:rFonts w:ascii="Times New Roman" w:hAnsi="Times New Roman" w:cs="Times New Roman"/>
        </w:rPr>
        <w:t>с.Елховка</w:t>
      </w:r>
      <w:proofErr w:type="spellEnd"/>
      <w:r w:rsidRPr="00F92D56">
        <w:rPr>
          <w:rFonts w:ascii="Times New Roman" w:hAnsi="Times New Roman" w:cs="Times New Roman"/>
        </w:rPr>
        <w:t xml:space="preserve"> л/с 614.71.104.0 </w:t>
      </w:r>
      <w:proofErr w:type="spellStart"/>
      <w:r w:rsidRPr="00F92D56">
        <w:rPr>
          <w:rFonts w:ascii="Times New Roman" w:hAnsi="Times New Roman" w:cs="Times New Roman"/>
        </w:rPr>
        <w:t>казн.счет</w:t>
      </w:r>
      <w:proofErr w:type="spellEnd"/>
      <w:r w:rsidRPr="00F92D56">
        <w:rPr>
          <w:rFonts w:ascii="Times New Roman" w:hAnsi="Times New Roman" w:cs="Times New Roman"/>
        </w:rPr>
        <w:t xml:space="preserve"> 03224643360000004200)</w:t>
      </w:r>
    </w:p>
    <w:p w:rsidR="00903966" w:rsidRPr="00F92D56" w:rsidRDefault="00903966" w:rsidP="00903966">
      <w:pPr>
        <w:spacing w:after="0" w:line="240" w:lineRule="auto"/>
        <w:rPr>
          <w:rFonts w:ascii="Times New Roman" w:hAnsi="Times New Roman" w:cs="Times New Roman"/>
        </w:rPr>
      </w:pPr>
      <w:r w:rsidRPr="00F92D56">
        <w:rPr>
          <w:rFonts w:ascii="Times New Roman" w:hAnsi="Times New Roman" w:cs="Times New Roman"/>
        </w:rPr>
        <w:t xml:space="preserve">ЕКС:40102810545370000036 в ОТДЕЛЕНИЕ САМАРА </w:t>
      </w:r>
    </w:p>
    <w:p w:rsidR="00903966" w:rsidRPr="00F92D56" w:rsidRDefault="00903966" w:rsidP="00903966">
      <w:pPr>
        <w:spacing w:after="0" w:line="240" w:lineRule="auto"/>
        <w:rPr>
          <w:rFonts w:ascii="Times New Roman" w:hAnsi="Times New Roman" w:cs="Times New Roman"/>
        </w:rPr>
      </w:pPr>
      <w:r w:rsidRPr="00F92D56">
        <w:rPr>
          <w:rFonts w:ascii="Times New Roman" w:hAnsi="Times New Roman" w:cs="Times New Roman"/>
        </w:rPr>
        <w:t xml:space="preserve">БАНКА РОССИИ//УФК по Самарской области </w:t>
      </w:r>
      <w:proofErr w:type="spellStart"/>
      <w:r w:rsidRPr="00F92D56">
        <w:rPr>
          <w:rFonts w:ascii="Times New Roman" w:hAnsi="Times New Roman" w:cs="Times New Roman"/>
        </w:rPr>
        <w:t>г.Самара</w:t>
      </w:r>
      <w:proofErr w:type="spellEnd"/>
    </w:p>
    <w:p w:rsidR="00903966" w:rsidRPr="00F92D56" w:rsidRDefault="00903966" w:rsidP="00903966">
      <w:pPr>
        <w:spacing w:after="0" w:line="240" w:lineRule="auto"/>
        <w:rPr>
          <w:rFonts w:ascii="Times New Roman" w:hAnsi="Times New Roman" w:cs="Times New Roman"/>
          <w:b/>
          <w:color w:val="FF0000"/>
        </w:rPr>
      </w:pPr>
      <w:r w:rsidRPr="00F92D56">
        <w:rPr>
          <w:rFonts w:ascii="Times New Roman" w:hAnsi="Times New Roman" w:cs="Times New Roman"/>
        </w:rPr>
        <w:t>БИК 013601205</w:t>
      </w:r>
    </w:p>
    <w:p w:rsidR="00903966" w:rsidRPr="00F92D56" w:rsidRDefault="00903966" w:rsidP="00903966">
      <w:pPr>
        <w:pStyle w:val="aff"/>
        <w:jc w:val="both"/>
        <w:rPr>
          <w:sz w:val="22"/>
          <w:szCs w:val="22"/>
        </w:rPr>
      </w:pPr>
      <w:r w:rsidRPr="00F92D56">
        <w:rPr>
          <w:sz w:val="22"/>
          <w:szCs w:val="22"/>
        </w:rPr>
        <w:t>ОКТМО- 36615420</w:t>
      </w:r>
    </w:p>
    <w:p w:rsidR="00903966" w:rsidRPr="00F92D56" w:rsidRDefault="00903966" w:rsidP="00903966">
      <w:pPr>
        <w:pStyle w:val="aff"/>
        <w:jc w:val="both"/>
        <w:rPr>
          <w:sz w:val="22"/>
          <w:szCs w:val="22"/>
        </w:rPr>
      </w:pPr>
      <w:r w:rsidRPr="00F92D56">
        <w:rPr>
          <w:sz w:val="22"/>
          <w:szCs w:val="22"/>
        </w:rPr>
        <w:t>Код дохода- 00000000000000000130</w:t>
      </w:r>
    </w:p>
    <w:p w:rsidR="00AF2B09" w:rsidRPr="00F92D56" w:rsidRDefault="00AF2B09" w:rsidP="00903966">
      <w:pPr>
        <w:shd w:val="clear" w:color="auto" w:fill="FFFFFF"/>
        <w:spacing w:after="0" w:line="240" w:lineRule="auto"/>
        <w:jc w:val="both"/>
        <w:rPr>
          <w:rFonts w:ascii="Times New Roman" w:hAnsi="Times New Roman" w:cs="Times New Roman"/>
        </w:rPr>
      </w:pPr>
      <w:r w:rsidRPr="00F92D56">
        <w:rPr>
          <w:rFonts w:ascii="Times New Roman" w:hAnsi="Times New Roman" w:cs="Times New Roman"/>
        </w:rPr>
        <w:t>7.3.1.</w:t>
      </w:r>
      <w:r w:rsidRPr="00F92D56">
        <w:rPr>
          <w:rFonts w:ascii="Times New Roman" w:hAnsi="Times New Roman" w:cs="Times New Roman"/>
          <w:color w:val="000000"/>
        </w:rPr>
        <w:t xml:space="preserve"> </w:t>
      </w:r>
      <w:r w:rsidRPr="00F92D56">
        <w:rPr>
          <w:rFonts w:ascii="Times New Roman" w:hAnsi="Times New Roman" w:cs="Times New Roman"/>
        </w:rPr>
        <w:t xml:space="preserve">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w:t>
      </w:r>
      <w:r w:rsidRPr="00F92D56">
        <w:rPr>
          <w:rFonts w:ascii="Times New Roman" w:hAnsi="Times New Roman" w:cs="Times New Roman"/>
        </w:rPr>
        <w:lastRenderedPageBreak/>
        <w:t>(соответствующим отдельным этапом исполнения контракта)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AF2B09" w:rsidRPr="00F92D56" w:rsidRDefault="00AF2B09" w:rsidP="00741A1A">
      <w:pPr>
        <w:widowControl w:val="0"/>
        <w:autoSpaceDE w:val="0"/>
        <w:spacing w:after="0"/>
        <w:ind w:firstLine="567"/>
        <w:jc w:val="both"/>
        <w:rPr>
          <w:rFonts w:ascii="Times New Roman" w:hAnsi="Times New Roman" w:cs="Times New Roman"/>
        </w:rPr>
      </w:pPr>
      <w:r w:rsidRPr="00F92D56">
        <w:rPr>
          <w:rFonts w:ascii="Times New Roman" w:hAnsi="Times New Roman" w:cs="Times New Roman"/>
        </w:rPr>
        <w:t xml:space="preserve">7.3.2.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Исполнитель  выплачивает Заказчику штраф в размере (за исключением случаев, указанных в </w:t>
      </w:r>
      <w:proofErr w:type="spellStart"/>
      <w:r w:rsidRPr="00F92D56">
        <w:rPr>
          <w:rFonts w:ascii="Times New Roman" w:hAnsi="Times New Roman" w:cs="Times New Roman"/>
        </w:rPr>
        <w:t>п.п</w:t>
      </w:r>
      <w:proofErr w:type="spellEnd"/>
      <w:r w:rsidRPr="00F92D56">
        <w:rPr>
          <w:rFonts w:ascii="Times New Roman" w:hAnsi="Times New Roman" w:cs="Times New Roman"/>
        </w:rPr>
        <w:t xml:space="preserve">. 7.3.3 – 7.3.5  настоящего контракта) </w:t>
      </w:r>
      <w:r w:rsidRPr="00F92D56">
        <w:rPr>
          <w:rFonts w:ascii="Times New Roman" w:hAnsi="Times New Roman" w:cs="Times New Roman"/>
          <w:color w:val="000000"/>
        </w:rPr>
        <w:t>10 процентов цены контракта (этапа).</w:t>
      </w:r>
    </w:p>
    <w:p w:rsidR="00AF2B09" w:rsidRPr="00F92D56" w:rsidRDefault="00AF2B09">
      <w:pPr>
        <w:shd w:val="clear" w:color="auto" w:fill="FFFFFF"/>
        <w:spacing w:after="0"/>
        <w:ind w:firstLine="567"/>
        <w:jc w:val="both"/>
        <w:rPr>
          <w:rFonts w:ascii="Times New Roman" w:hAnsi="Times New Roman" w:cs="Times New Roman"/>
        </w:rPr>
      </w:pPr>
      <w:r w:rsidRPr="00F92D56">
        <w:rPr>
          <w:rFonts w:ascii="Times New Roman" w:hAnsi="Times New Roman" w:cs="Times New Roman"/>
        </w:rPr>
        <w:t xml:space="preserve">7.3.3. За каждый факт неисполнения или ненадлежащего исполнения Исполнителем обязательств, предусмотренных контрактом, заключенным по результатам </w:t>
      </w:r>
      <w:r w:rsidRPr="00F92D56">
        <w:rPr>
          <w:rFonts w:ascii="Times New Roman" w:hAnsi="Times New Roman" w:cs="Times New Roman"/>
          <w:color w:val="000000"/>
        </w:rPr>
        <w:t xml:space="preserve">определения Исполнителя в соответствии с пунктом 1 части 1 статьи 30 </w:t>
      </w:r>
      <w:r w:rsidRPr="00F92D56">
        <w:rPr>
          <w:rFonts w:ascii="Times New Roman" w:hAnsi="Times New Roman" w:cs="Times New Roman"/>
        </w:rPr>
        <w:t>Закона о КС</w:t>
      </w:r>
      <w:r w:rsidRPr="00F92D56">
        <w:rPr>
          <w:rFonts w:ascii="Times New Roman" w:hAnsi="Times New Roman" w:cs="Times New Roman"/>
          <w:color w:val="000000"/>
        </w:rPr>
        <w:t xml:space="preserve">, за исключением просрочки исполнения обязательств (в том числе гарантийного обязательства), предусмотренных контрактом, Исполнитель уплачивает Заказчику штраф в размере </w:t>
      </w:r>
      <w:r w:rsidRPr="00F92D56">
        <w:rPr>
          <w:rFonts w:ascii="Times New Roman" w:eastAsia="Calibri" w:hAnsi="Times New Roman" w:cs="Times New Roman"/>
          <w:color w:val="000000"/>
          <w:lang w:eastAsia="en-US"/>
        </w:rPr>
        <w:t>1 процента цены контракта (этапа), но не более 5 тыс. рублей и не менее 1 тыс. руб.</w:t>
      </w:r>
      <w:r w:rsidRPr="00F92D56">
        <w:rPr>
          <w:rFonts w:ascii="Times New Roman" w:hAnsi="Times New Roman" w:cs="Times New Roman"/>
          <w:color w:val="000000"/>
        </w:rPr>
        <w:t>:</w:t>
      </w:r>
    </w:p>
    <w:p w:rsidR="00AF2B09" w:rsidRPr="00F92D56" w:rsidRDefault="00AF2B09">
      <w:pPr>
        <w:shd w:val="clear" w:color="auto" w:fill="FFFFFF"/>
        <w:spacing w:after="0"/>
        <w:ind w:firstLine="567"/>
        <w:jc w:val="both"/>
        <w:rPr>
          <w:rFonts w:ascii="Times New Roman" w:hAnsi="Times New Roman" w:cs="Times New Roman"/>
        </w:rPr>
      </w:pPr>
      <w:r w:rsidRPr="00F92D56">
        <w:rPr>
          <w:rFonts w:ascii="Times New Roman" w:hAnsi="Times New Roman" w:cs="Times New Roman"/>
          <w:color w:val="000000"/>
        </w:rPr>
        <w:t>________________________</w:t>
      </w:r>
      <w:r w:rsidRPr="00F92D56">
        <w:rPr>
          <w:rStyle w:val="ab"/>
          <w:rFonts w:ascii="Times New Roman" w:hAnsi="Times New Roman" w:cs="Times New Roman"/>
          <w:color w:val="000000"/>
        </w:rPr>
        <w:footnoteReference w:id="6"/>
      </w:r>
      <w:r w:rsidRPr="00F92D56">
        <w:rPr>
          <w:rFonts w:ascii="Times New Roman" w:hAnsi="Times New Roman" w:cs="Times New Roman"/>
          <w:color w:val="000000"/>
        </w:rPr>
        <w:t>.</w:t>
      </w:r>
    </w:p>
    <w:p w:rsidR="00AF2B09" w:rsidRPr="00F92D56" w:rsidRDefault="00AF2B09">
      <w:pPr>
        <w:shd w:val="clear" w:color="auto" w:fill="FFFFFF"/>
        <w:spacing w:after="0"/>
        <w:ind w:firstLine="567"/>
        <w:jc w:val="both"/>
        <w:rPr>
          <w:rFonts w:ascii="Times New Roman" w:hAnsi="Times New Roman" w:cs="Times New Roman"/>
          <w:color w:val="000000"/>
        </w:rPr>
      </w:pPr>
      <w:r w:rsidRPr="00F92D56">
        <w:rPr>
          <w:rFonts w:ascii="Times New Roman" w:hAnsi="Times New Roman" w:cs="Times New Roman"/>
        </w:rPr>
        <w:t xml:space="preserve">7.3.4. За каждый факт неисполнения или ненадлежащего исполнения Исполнителем обязательств, предусмотренных контрактом, </w:t>
      </w:r>
      <w:r w:rsidRPr="00F92D56">
        <w:rPr>
          <w:rFonts w:ascii="Times New Roman" w:hAnsi="Times New Roman" w:cs="Times New Roman"/>
          <w:color w:val="000000"/>
        </w:rPr>
        <w:t xml:space="preserve">заключенным с победителем закупки (или с иным участником закупки в случаях, установленных Законом о КС,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Исполнитель уплачивает Заказчику штраф в размере </w:t>
      </w:r>
      <w:r w:rsidRPr="00F92D56">
        <w:rPr>
          <w:rFonts w:ascii="Times New Roman" w:hAnsi="Times New Roman" w:cs="Times New Roman"/>
        </w:rPr>
        <w:t>_______________________________:</w:t>
      </w:r>
      <w:r w:rsidRPr="00F92D56">
        <w:rPr>
          <w:rStyle w:val="ab"/>
          <w:rFonts w:ascii="Times New Roman" w:hAnsi="Times New Roman" w:cs="Times New Roman"/>
          <w:color w:val="000000"/>
        </w:rPr>
        <w:footnoteReference w:id="7"/>
      </w:r>
    </w:p>
    <w:p w:rsidR="00AF2B09" w:rsidRPr="00F92D56" w:rsidRDefault="00AF2B09">
      <w:pPr>
        <w:shd w:val="clear" w:color="auto" w:fill="FFFFFF"/>
        <w:spacing w:after="0"/>
        <w:ind w:firstLine="567"/>
        <w:jc w:val="both"/>
        <w:rPr>
          <w:rFonts w:ascii="Times New Roman" w:hAnsi="Times New Roman" w:cs="Times New Roman"/>
        </w:rPr>
      </w:pPr>
      <w:r w:rsidRPr="00F92D56">
        <w:rPr>
          <w:rFonts w:ascii="Times New Roman" w:hAnsi="Times New Roman" w:cs="Times New Roman"/>
          <w:color w:val="000000"/>
        </w:rPr>
        <w:t>а) в случае, если цена контракта не превышает начальную (максимальную) цену контракта:</w:t>
      </w:r>
    </w:p>
    <w:p w:rsidR="00AF2B09" w:rsidRPr="00F92D56" w:rsidRDefault="00AF2B09">
      <w:pPr>
        <w:shd w:val="clear" w:color="auto" w:fill="FFFFFF"/>
        <w:spacing w:after="0"/>
        <w:ind w:firstLine="567"/>
        <w:jc w:val="both"/>
        <w:rPr>
          <w:rFonts w:ascii="Times New Roman" w:hAnsi="Times New Roman" w:cs="Times New Roman"/>
        </w:rPr>
      </w:pPr>
      <w:r w:rsidRPr="00F92D56">
        <w:rPr>
          <w:rFonts w:ascii="Times New Roman" w:hAnsi="Times New Roman" w:cs="Times New Roman"/>
          <w:color w:val="000000"/>
        </w:rPr>
        <w:t>10 процентов начальной (максимальной) цены контракта, если цена контракта не превышает 3 млн. рублей;</w:t>
      </w:r>
    </w:p>
    <w:p w:rsidR="00AF2B09" w:rsidRPr="00F92D56" w:rsidRDefault="00AF2B09">
      <w:pPr>
        <w:shd w:val="clear" w:color="auto" w:fill="FFFFFF"/>
        <w:spacing w:after="0"/>
        <w:ind w:firstLine="567"/>
        <w:jc w:val="both"/>
        <w:rPr>
          <w:rFonts w:ascii="Times New Roman" w:hAnsi="Times New Roman" w:cs="Times New Roman"/>
        </w:rPr>
      </w:pPr>
      <w:r w:rsidRPr="00F92D56">
        <w:rPr>
          <w:rFonts w:ascii="Times New Roman" w:hAnsi="Times New Roman" w:cs="Times New Roman"/>
          <w:color w:val="000000"/>
        </w:rPr>
        <w:t>5 процентов начальной (максимальной) цены контракта, если цена контракта составляет от 3 млн. рублей до 50 млн. рублей (включительно);</w:t>
      </w:r>
    </w:p>
    <w:p w:rsidR="00AF2B09" w:rsidRPr="00F92D56" w:rsidRDefault="00AF2B09">
      <w:pPr>
        <w:shd w:val="clear" w:color="auto" w:fill="FFFFFF"/>
        <w:spacing w:after="0"/>
        <w:ind w:firstLine="567"/>
        <w:jc w:val="both"/>
        <w:rPr>
          <w:rFonts w:ascii="Times New Roman" w:hAnsi="Times New Roman" w:cs="Times New Roman"/>
        </w:rPr>
      </w:pPr>
      <w:r w:rsidRPr="00F92D56">
        <w:rPr>
          <w:rFonts w:ascii="Times New Roman" w:hAnsi="Times New Roman" w:cs="Times New Roman"/>
          <w:color w:val="000000"/>
        </w:rPr>
        <w:t>1 процент начальной (максимальной) цены контракта, если цена контракта составляет от 50 млн. рублей до 100 млн. рублей (включительно);</w:t>
      </w:r>
    </w:p>
    <w:p w:rsidR="00AF2B09" w:rsidRPr="00F92D56" w:rsidRDefault="00AF2B09">
      <w:pPr>
        <w:shd w:val="clear" w:color="auto" w:fill="FFFFFF"/>
        <w:spacing w:after="0"/>
        <w:ind w:firstLine="567"/>
        <w:jc w:val="both"/>
        <w:rPr>
          <w:rFonts w:ascii="Times New Roman" w:hAnsi="Times New Roman" w:cs="Times New Roman"/>
        </w:rPr>
      </w:pPr>
      <w:r w:rsidRPr="00F92D56">
        <w:rPr>
          <w:rFonts w:ascii="Times New Roman" w:hAnsi="Times New Roman" w:cs="Times New Roman"/>
          <w:color w:val="000000"/>
        </w:rPr>
        <w:t>б) в случае, если цена контракта превышает начальную (максимальную) цену контракта:</w:t>
      </w:r>
    </w:p>
    <w:p w:rsidR="00AF2B09" w:rsidRPr="00F92D56" w:rsidRDefault="00AF2B09">
      <w:pPr>
        <w:shd w:val="clear" w:color="auto" w:fill="FFFFFF"/>
        <w:spacing w:after="0"/>
        <w:ind w:firstLine="567"/>
        <w:jc w:val="both"/>
        <w:rPr>
          <w:rFonts w:ascii="Times New Roman" w:hAnsi="Times New Roman" w:cs="Times New Roman"/>
        </w:rPr>
      </w:pPr>
      <w:r w:rsidRPr="00F92D56">
        <w:rPr>
          <w:rFonts w:ascii="Times New Roman" w:hAnsi="Times New Roman" w:cs="Times New Roman"/>
          <w:color w:val="000000"/>
        </w:rPr>
        <w:t>10 процентов цены контракта, если цена контракта не превышает 3 млн. рублей;</w:t>
      </w:r>
    </w:p>
    <w:p w:rsidR="00AF2B09" w:rsidRPr="00F92D56" w:rsidRDefault="00AF2B09">
      <w:pPr>
        <w:shd w:val="clear" w:color="auto" w:fill="FFFFFF"/>
        <w:spacing w:after="0"/>
        <w:ind w:firstLine="567"/>
        <w:jc w:val="both"/>
        <w:rPr>
          <w:rFonts w:ascii="Times New Roman" w:hAnsi="Times New Roman" w:cs="Times New Roman"/>
        </w:rPr>
      </w:pPr>
      <w:r w:rsidRPr="00F92D56">
        <w:rPr>
          <w:rFonts w:ascii="Times New Roman" w:hAnsi="Times New Roman" w:cs="Times New Roman"/>
          <w:color w:val="000000"/>
        </w:rPr>
        <w:t>5 процентов цены контракта, если цена контракта составляет от 3 млн. рублей до 50 млн. рублей (включительно);</w:t>
      </w:r>
    </w:p>
    <w:p w:rsidR="00AF2B09" w:rsidRPr="00F92D56" w:rsidRDefault="00AF2B09">
      <w:pPr>
        <w:shd w:val="clear" w:color="auto" w:fill="FFFFFF"/>
        <w:spacing w:after="0"/>
        <w:ind w:firstLine="567"/>
        <w:jc w:val="both"/>
        <w:rPr>
          <w:rFonts w:ascii="Times New Roman" w:hAnsi="Times New Roman" w:cs="Times New Roman"/>
        </w:rPr>
      </w:pPr>
      <w:r w:rsidRPr="00F92D56">
        <w:rPr>
          <w:rFonts w:ascii="Times New Roman" w:hAnsi="Times New Roman" w:cs="Times New Roman"/>
          <w:color w:val="000000"/>
        </w:rPr>
        <w:t>1 процент цены контракта, если цена контракта составляет от 50 млн. рублей до 100 млн. рублей (включительно).</w:t>
      </w:r>
    </w:p>
    <w:p w:rsidR="00AF2B09" w:rsidRPr="00F92D56" w:rsidRDefault="00AF2B09" w:rsidP="00741A1A">
      <w:pPr>
        <w:shd w:val="clear" w:color="auto" w:fill="FFFFFF"/>
        <w:spacing w:after="0"/>
        <w:ind w:firstLine="567"/>
        <w:jc w:val="both"/>
        <w:rPr>
          <w:rFonts w:ascii="Times New Roman" w:hAnsi="Times New Roman" w:cs="Times New Roman"/>
        </w:rPr>
      </w:pPr>
      <w:r w:rsidRPr="00F92D56">
        <w:rPr>
          <w:rFonts w:ascii="Times New Roman" w:hAnsi="Times New Roman" w:cs="Times New Roman"/>
          <w:color w:val="000000"/>
        </w:rPr>
        <w:t xml:space="preserve">7.3.5. </w:t>
      </w:r>
      <w:r w:rsidRPr="00F92D56">
        <w:rPr>
          <w:rFonts w:ascii="Times New Roman" w:hAnsi="Times New Roman" w:cs="Times New Roman"/>
        </w:rPr>
        <w:t xml:space="preserve">За каждый факт неисполнения или ненадлежащего исполнения Исполнителем </w:t>
      </w:r>
      <w:r w:rsidRPr="00F92D56">
        <w:rPr>
          <w:rFonts w:ascii="Times New Roman" w:hAnsi="Times New Roman" w:cs="Times New Roman"/>
          <w:color w:val="000000"/>
        </w:rPr>
        <w:t xml:space="preserve">обязательства, предусмотренного контрактом, которое не имеет стоимостного выражения, Исполнитель уплачивает Заказчику штраф в размере </w:t>
      </w:r>
      <w:r w:rsidR="00741A1A" w:rsidRPr="00F92D56">
        <w:rPr>
          <w:rFonts w:ascii="Times New Roman" w:hAnsi="Times New Roman" w:cs="Times New Roman"/>
          <w:color w:val="000000"/>
        </w:rPr>
        <w:t>1000,00</w:t>
      </w:r>
      <w:r w:rsidRPr="00F92D56">
        <w:rPr>
          <w:rFonts w:ascii="Times New Roman" w:hAnsi="Times New Roman" w:cs="Times New Roman"/>
        </w:rPr>
        <w:t xml:space="preserve"> руб.</w:t>
      </w:r>
    </w:p>
    <w:p w:rsidR="00AF2B09" w:rsidRPr="00F92D56" w:rsidRDefault="00AF2B09">
      <w:pPr>
        <w:shd w:val="clear" w:color="auto" w:fill="FFFFFF"/>
        <w:spacing w:after="0"/>
        <w:ind w:firstLine="567"/>
        <w:jc w:val="both"/>
        <w:rPr>
          <w:rFonts w:ascii="Times New Roman" w:hAnsi="Times New Roman" w:cs="Times New Roman"/>
        </w:rPr>
      </w:pPr>
      <w:r w:rsidRPr="00F92D56">
        <w:rPr>
          <w:rFonts w:ascii="Times New Roman" w:hAnsi="Times New Roman" w:cs="Times New Roman"/>
        </w:rPr>
        <w:t xml:space="preserve">7.3.6.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Исполнитель несет ответственность в виде штрафа, устанавливаемого в размере 5 процентов  объема такого привлечения, установленного контрактом </w:t>
      </w:r>
      <w:r w:rsidRPr="00F92D56">
        <w:rPr>
          <w:rStyle w:val="a8"/>
          <w:rFonts w:ascii="Times New Roman" w:hAnsi="Times New Roman" w:cs="Times New Roman"/>
        </w:rPr>
        <w:footnoteReference w:id="8"/>
      </w:r>
      <w:r w:rsidRPr="00F92D56">
        <w:rPr>
          <w:rFonts w:ascii="Times New Roman" w:hAnsi="Times New Roman" w:cs="Times New Roman"/>
        </w:rPr>
        <w:t>.</w:t>
      </w:r>
    </w:p>
    <w:p w:rsidR="00AF2B09" w:rsidRPr="00F92D56" w:rsidRDefault="00AF2B09">
      <w:pPr>
        <w:shd w:val="clear" w:color="auto" w:fill="FFFFFF"/>
        <w:spacing w:after="0"/>
        <w:ind w:firstLine="567"/>
        <w:jc w:val="both"/>
        <w:rPr>
          <w:rFonts w:ascii="Times New Roman" w:hAnsi="Times New Roman" w:cs="Times New Roman"/>
        </w:rPr>
      </w:pPr>
      <w:r w:rsidRPr="00F92D56">
        <w:rPr>
          <w:rFonts w:ascii="Times New Roman" w:hAnsi="Times New Roman" w:cs="Times New Roman"/>
        </w:rPr>
        <w:t xml:space="preserve">7.3.7. За </w:t>
      </w:r>
      <w:proofErr w:type="spellStart"/>
      <w:r w:rsidRPr="00F92D56">
        <w:rPr>
          <w:rFonts w:ascii="Times New Roman" w:hAnsi="Times New Roman" w:cs="Times New Roman"/>
        </w:rPr>
        <w:t>непредоставление</w:t>
      </w:r>
      <w:proofErr w:type="spellEnd"/>
      <w:r w:rsidRPr="00F92D56">
        <w:rPr>
          <w:rFonts w:ascii="Times New Roman" w:hAnsi="Times New Roman" w:cs="Times New Roman"/>
        </w:rPr>
        <w:t xml:space="preserve"> Исполнителем информации обо всех соисполнителях, субподрядчиках, заключивших договор или договоры с Исполнителем, цена которого или общая цена которых составляет более чем десять процентов цены контракта, Заказчик взыскивает с Исполнителя пени в размере одной трехсотой действующей на дату уплаты пени ключевой ставки  Центрального банка Российской Федерации от </w:t>
      </w:r>
      <w:r w:rsidRPr="00F92D56">
        <w:rPr>
          <w:rFonts w:ascii="Times New Roman" w:hAnsi="Times New Roman" w:cs="Times New Roman"/>
        </w:rPr>
        <w:lastRenderedPageBreak/>
        <w:t xml:space="preserve">цены договора, заключенного Исполнителем с соисполнителем, субподрядчиком. Пеня подлежит начислению за каждый день просрочки исполнения такого обязательства </w:t>
      </w:r>
      <w:r w:rsidRPr="00F92D56">
        <w:rPr>
          <w:rStyle w:val="a8"/>
          <w:rFonts w:ascii="Times New Roman" w:hAnsi="Times New Roman" w:cs="Times New Roman"/>
        </w:rPr>
        <w:footnoteReference w:id="9"/>
      </w:r>
      <w:r w:rsidRPr="00F92D56">
        <w:rPr>
          <w:rFonts w:ascii="Times New Roman" w:hAnsi="Times New Roman" w:cs="Times New Roman"/>
        </w:rPr>
        <w:t>.</w:t>
      </w:r>
    </w:p>
    <w:p w:rsidR="00AF2B09" w:rsidRPr="00F92D56" w:rsidRDefault="00AF2B09">
      <w:pPr>
        <w:shd w:val="clear" w:color="auto" w:fill="FFFFFF"/>
        <w:spacing w:after="0"/>
        <w:ind w:firstLine="567"/>
        <w:jc w:val="both"/>
        <w:rPr>
          <w:rFonts w:ascii="Times New Roman" w:hAnsi="Times New Roman" w:cs="Times New Roman"/>
        </w:rPr>
      </w:pPr>
      <w:r w:rsidRPr="00F92D56">
        <w:rPr>
          <w:rFonts w:ascii="Times New Roman" w:hAnsi="Times New Roman" w:cs="Times New Roman"/>
        </w:rPr>
        <w:t>7.3.8. За каждый день просрочки исполнения Исполнителем обязательства, предусмотренного пунктом  8.</w:t>
      </w:r>
      <w:r w:rsidRPr="00F92D56">
        <w:rPr>
          <w:rFonts w:ascii="Times New Roman" w:hAnsi="Times New Roman" w:cs="Times New Roman"/>
          <w:color w:val="000000"/>
        </w:rPr>
        <w:t>6</w:t>
      </w:r>
      <w:r w:rsidRPr="00F92D56">
        <w:rPr>
          <w:rFonts w:ascii="Times New Roman" w:hAnsi="Times New Roman" w:cs="Times New Roman"/>
        </w:rPr>
        <w:t xml:space="preserve"> контракта, начисляется пеня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Исполнителем.</w:t>
      </w:r>
    </w:p>
    <w:p w:rsidR="00AF2B09" w:rsidRPr="00F92D56" w:rsidRDefault="00AF2B09">
      <w:pPr>
        <w:widowControl w:val="0"/>
        <w:autoSpaceDE w:val="0"/>
        <w:spacing w:after="29"/>
        <w:ind w:firstLine="540"/>
        <w:jc w:val="both"/>
        <w:rPr>
          <w:rFonts w:ascii="Times New Roman" w:hAnsi="Times New Roman" w:cs="Times New Roman"/>
        </w:rPr>
      </w:pPr>
      <w:r w:rsidRPr="00F92D56">
        <w:rPr>
          <w:rFonts w:ascii="Times New Roman" w:hAnsi="Times New Roman" w:cs="Times New Roman"/>
        </w:rPr>
        <w:t xml:space="preserve">7.4. В случае неисполнения Исполнителем требований об уплате неустоек (штрафов, пеней), предъявленных заказчиком в связи с неисполнением или ненадлежащим исполнением обязательств по контракту, Заказчик вправе взыскать сумму таких требований, из суммы, подлежащей оплате Исполнителю. </w:t>
      </w:r>
    </w:p>
    <w:p w:rsidR="00AF2B09" w:rsidRPr="00F92D56" w:rsidRDefault="00AF2B09" w:rsidP="00C63F0B">
      <w:pPr>
        <w:shd w:val="clear" w:color="auto" w:fill="FFFFFF"/>
        <w:spacing w:after="0"/>
        <w:ind w:firstLine="540"/>
        <w:jc w:val="both"/>
        <w:rPr>
          <w:rFonts w:ascii="Times New Roman" w:hAnsi="Times New Roman" w:cs="Times New Roman"/>
        </w:rPr>
      </w:pPr>
      <w:r w:rsidRPr="00F92D56">
        <w:rPr>
          <w:rFonts w:ascii="Times New Roman" w:hAnsi="Times New Roman" w:cs="Times New Roman"/>
        </w:rPr>
        <w:t>7.5.</w:t>
      </w:r>
      <w:r w:rsidRPr="00F92D56">
        <w:rPr>
          <w:rFonts w:ascii="Times New Roman" w:hAnsi="Times New Roman" w:cs="Times New Roman"/>
          <w:color w:val="000000"/>
        </w:rPr>
        <w:t xml:space="preserve">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AF2B09" w:rsidRPr="00F92D56" w:rsidRDefault="00AF2B09">
      <w:pPr>
        <w:shd w:val="clear" w:color="auto" w:fill="FFFFFF"/>
        <w:spacing w:after="0"/>
        <w:ind w:firstLine="567"/>
        <w:jc w:val="both"/>
        <w:rPr>
          <w:rFonts w:ascii="Times New Roman" w:hAnsi="Times New Roman" w:cs="Times New Roman"/>
        </w:rPr>
      </w:pPr>
      <w:r w:rsidRPr="00F92D56">
        <w:rPr>
          <w:rFonts w:ascii="Times New Roman" w:hAnsi="Times New Roman" w:cs="Times New Roman"/>
          <w:color w:val="000000"/>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AF2B09" w:rsidRPr="00F92D56" w:rsidRDefault="00AF2B09">
      <w:pPr>
        <w:shd w:val="clear" w:color="auto" w:fill="FFFFFF"/>
        <w:spacing w:after="0"/>
        <w:ind w:firstLine="567"/>
        <w:jc w:val="both"/>
        <w:rPr>
          <w:rFonts w:ascii="Times New Roman" w:hAnsi="Times New Roman" w:cs="Times New Roman"/>
        </w:rPr>
      </w:pPr>
      <w:r w:rsidRPr="00F92D56">
        <w:rPr>
          <w:rFonts w:ascii="Times New Roman" w:hAnsi="Times New Roman" w:cs="Times New Roman"/>
        </w:rPr>
        <w:t>7.6.  Уплата неустоек не освобождает стороны от исполнения обязательств по данному контракту.</w:t>
      </w:r>
    </w:p>
    <w:p w:rsidR="00AF2B09" w:rsidRPr="00F92D56" w:rsidRDefault="00AF2B09">
      <w:pPr>
        <w:autoSpaceDE w:val="0"/>
        <w:spacing w:after="0"/>
        <w:ind w:firstLine="567"/>
        <w:jc w:val="both"/>
        <w:rPr>
          <w:rFonts w:ascii="Times New Roman" w:hAnsi="Times New Roman" w:cs="Times New Roman"/>
        </w:rPr>
      </w:pPr>
      <w:r w:rsidRPr="00F92D56">
        <w:rPr>
          <w:rFonts w:ascii="Times New Roman" w:hAnsi="Times New Roman" w:cs="Times New Roman"/>
        </w:rPr>
        <w:t>7.7. Условия освобождения Сторон от ответственности:</w:t>
      </w:r>
    </w:p>
    <w:p w:rsidR="00AF2B09" w:rsidRPr="00F92D56" w:rsidRDefault="00AF2B09">
      <w:pPr>
        <w:autoSpaceDE w:val="0"/>
        <w:spacing w:after="0"/>
        <w:ind w:firstLine="567"/>
        <w:jc w:val="both"/>
        <w:rPr>
          <w:rFonts w:ascii="Times New Roman" w:hAnsi="Times New Roman" w:cs="Times New Roman"/>
        </w:rPr>
      </w:pPr>
      <w:r w:rsidRPr="00F92D56">
        <w:rPr>
          <w:rFonts w:ascii="Times New Roman" w:hAnsi="Times New Roman" w:cs="Times New Roman"/>
        </w:rPr>
        <w:t>7.7.1.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AF2B09" w:rsidRPr="00F92D56" w:rsidRDefault="00AF2B09">
      <w:pPr>
        <w:autoSpaceDE w:val="0"/>
        <w:spacing w:after="0"/>
        <w:ind w:firstLine="540"/>
        <w:jc w:val="both"/>
        <w:rPr>
          <w:rFonts w:ascii="Times New Roman" w:hAnsi="Times New Roman" w:cs="Times New Roman"/>
        </w:rPr>
      </w:pPr>
      <w:r w:rsidRPr="00F92D56">
        <w:rPr>
          <w:rFonts w:ascii="Times New Roman" w:hAnsi="Times New Roman" w:cs="Times New Roman"/>
        </w:rPr>
        <w:t>7.7.2. Стороны освобождаются от ответственности за частичное или полное неисполнение обязательств по настоящему  контракту в случае наступления обстоятельств непреодолимой силы (Форс-мажор). Для целей настоящего  контракта «Форс-мажор» означает событие, находящееся вне разумного контроля Стороны и приводящее к тому, что выполнение Стороной ее обязательств по контракту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органов.</w:t>
      </w:r>
    </w:p>
    <w:p w:rsidR="00AF2B09" w:rsidRPr="00F92D56" w:rsidRDefault="00AF2B09">
      <w:pPr>
        <w:autoSpaceDE w:val="0"/>
        <w:spacing w:after="0"/>
        <w:ind w:firstLine="540"/>
        <w:jc w:val="both"/>
        <w:rPr>
          <w:rFonts w:ascii="Times New Roman" w:hAnsi="Times New Roman" w:cs="Times New Roman"/>
        </w:rPr>
      </w:pPr>
      <w:r w:rsidRPr="00F92D56">
        <w:rPr>
          <w:rFonts w:ascii="Times New Roman" w:hAnsi="Times New Roman" w:cs="Times New Roman"/>
        </w:rPr>
        <w:t>7.7.3. 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чтобы учесть их при заключении контракта и предотвратить или контролировать их при выполнении обязательств по настоящему контракту.</w:t>
      </w:r>
    </w:p>
    <w:p w:rsidR="00AF2B09" w:rsidRPr="00F92D56" w:rsidRDefault="00AF2B09">
      <w:pPr>
        <w:autoSpaceDE w:val="0"/>
        <w:spacing w:after="0"/>
        <w:ind w:firstLine="540"/>
        <w:jc w:val="both"/>
        <w:rPr>
          <w:rFonts w:ascii="Times New Roman" w:hAnsi="Times New Roman" w:cs="Times New Roman"/>
        </w:rPr>
      </w:pPr>
      <w:r w:rsidRPr="00F92D56">
        <w:rPr>
          <w:rFonts w:ascii="Times New Roman" w:hAnsi="Times New Roman" w:cs="Times New Roman"/>
        </w:rPr>
        <w:t>7.7.4. Форс-мажором не является отсутствие достаточных средств или невыполнение каких-либо платежей, предусмотренных настоящим  контрактом.</w:t>
      </w:r>
    </w:p>
    <w:p w:rsidR="00AF2B09" w:rsidRPr="00F92D56" w:rsidRDefault="00AF2B09">
      <w:pPr>
        <w:autoSpaceDE w:val="0"/>
        <w:spacing w:after="0"/>
        <w:ind w:firstLine="540"/>
        <w:jc w:val="both"/>
        <w:rPr>
          <w:rFonts w:ascii="Times New Roman" w:hAnsi="Times New Roman" w:cs="Times New Roman"/>
        </w:rPr>
      </w:pPr>
      <w:r w:rsidRPr="00F92D56">
        <w:rPr>
          <w:rFonts w:ascii="Times New Roman" w:hAnsi="Times New Roman" w:cs="Times New Roman"/>
        </w:rPr>
        <w:t>7.7.5. 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AF2B09" w:rsidRPr="00F92D56" w:rsidRDefault="00AF2B09">
      <w:pPr>
        <w:autoSpaceDE w:val="0"/>
        <w:spacing w:after="0"/>
        <w:ind w:firstLine="540"/>
        <w:jc w:val="both"/>
        <w:rPr>
          <w:rFonts w:ascii="Times New Roman" w:hAnsi="Times New Roman" w:cs="Times New Roman"/>
        </w:rPr>
      </w:pPr>
      <w:r w:rsidRPr="00F92D56">
        <w:rPr>
          <w:rFonts w:ascii="Times New Roman" w:hAnsi="Times New Roman" w:cs="Times New Roman"/>
        </w:rPr>
        <w:t>7.7.6. 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контракту, а также уведомить другую Сторону о восстановлении нормальных условий.</w:t>
      </w:r>
    </w:p>
    <w:p w:rsidR="00AF2B09" w:rsidRPr="00F92D56" w:rsidRDefault="00AF2B09">
      <w:pPr>
        <w:autoSpaceDE w:val="0"/>
        <w:spacing w:after="0"/>
        <w:ind w:firstLine="540"/>
        <w:jc w:val="both"/>
        <w:rPr>
          <w:rFonts w:ascii="Times New Roman" w:hAnsi="Times New Roman" w:cs="Times New Roman"/>
        </w:rPr>
      </w:pPr>
      <w:r w:rsidRPr="00F92D56">
        <w:rPr>
          <w:rFonts w:ascii="Times New Roman" w:hAnsi="Times New Roman" w:cs="Times New Roman"/>
        </w:rPr>
        <w:t>7.7.7. Стороны должны принять все разумные меры для сведения к минимуму последствий любого события Форс-мажора.</w:t>
      </w:r>
    </w:p>
    <w:p w:rsidR="00AF2B09" w:rsidRPr="00F92D56" w:rsidRDefault="00AF2B09">
      <w:pPr>
        <w:autoSpaceDE w:val="0"/>
        <w:spacing w:after="0"/>
        <w:ind w:firstLine="540"/>
        <w:jc w:val="both"/>
        <w:rPr>
          <w:rFonts w:ascii="Times New Roman" w:hAnsi="Times New Roman" w:cs="Times New Roman"/>
        </w:rPr>
      </w:pPr>
    </w:p>
    <w:p w:rsidR="00AF2B09" w:rsidRPr="00F92D56" w:rsidRDefault="00AF2B09">
      <w:pPr>
        <w:autoSpaceDE w:val="0"/>
        <w:jc w:val="center"/>
        <w:rPr>
          <w:rFonts w:ascii="Times New Roman" w:hAnsi="Times New Roman" w:cs="Times New Roman"/>
        </w:rPr>
      </w:pPr>
      <w:r w:rsidRPr="00F92D56">
        <w:rPr>
          <w:rFonts w:ascii="Times New Roman" w:hAnsi="Times New Roman" w:cs="Times New Roman"/>
          <w:b/>
          <w:bCs/>
        </w:rPr>
        <w:t>8. ОБЕСПЕЧЕНИЕ ИСПОЛНЕНИЯ КОНТРАКТА И ГАРАНТИЙНЫХ ОБЯЗАТЕЛЬСТВ</w:t>
      </w:r>
      <w:r w:rsidRPr="00F92D56">
        <w:rPr>
          <w:rStyle w:val="ab"/>
          <w:rFonts w:ascii="Times New Roman" w:hAnsi="Times New Roman" w:cs="Times New Roman"/>
          <w:b/>
          <w:bCs/>
        </w:rPr>
        <w:footnoteReference w:id="10"/>
      </w:r>
    </w:p>
    <w:p w:rsidR="00AF2B09" w:rsidRPr="00F92D56" w:rsidRDefault="00AF2B09">
      <w:pPr>
        <w:autoSpaceDE w:val="0"/>
        <w:ind w:firstLine="540"/>
        <w:jc w:val="both"/>
        <w:rPr>
          <w:rFonts w:ascii="Times New Roman" w:hAnsi="Times New Roman" w:cs="Times New Roman"/>
        </w:rPr>
      </w:pPr>
      <w:r w:rsidRPr="00F92D56">
        <w:rPr>
          <w:rFonts w:ascii="Times New Roman" w:hAnsi="Times New Roman" w:cs="Times New Roman"/>
        </w:rPr>
        <w:lastRenderedPageBreak/>
        <w:t>8.1. Исполнение Контракта обеспечивается предоставлением независимой гарантии, выданной организацией, указанной в части 1 статьи 45 Закона о КС</w:t>
      </w:r>
      <w:r w:rsidRPr="00F92D56">
        <w:rPr>
          <w:rStyle w:val="ab"/>
          <w:rFonts w:ascii="Times New Roman" w:hAnsi="Times New Roman" w:cs="Times New Roman"/>
        </w:rPr>
        <w:footnoteReference w:id="11"/>
      </w:r>
      <w:r w:rsidRPr="00F92D56">
        <w:rPr>
          <w:rFonts w:ascii="Times New Roman" w:hAnsi="Times New Roman" w:cs="Times New Roman"/>
        </w:rPr>
        <w:t xml:space="preserve"> и соответствующей требованиям статьи 45 Закона о КС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C04FBA" w:rsidRPr="00F92D56" w:rsidRDefault="00AF2B09" w:rsidP="00C04FBA">
      <w:pPr>
        <w:ind w:firstLine="709"/>
        <w:jc w:val="both"/>
        <w:rPr>
          <w:rFonts w:ascii="Times New Roman" w:hAnsi="Times New Roman" w:cs="Times New Roman"/>
          <w:i/>
          <w:lang w:eastAsia="ru-RU"/>
        </w:rPr>
      </w:pPr>
      <w:r w:rsidRPr="00F92D56">
        <w:rPr>
          <w:rFonts w:ascii="Times New Roman" w:hAnsi="Times New Roman" w:cs="Times New Roman"/>
        </w:rPr>
        <w:t>Исполнитель предоставляет обеспечение исполнения контракта на сумму:</w:t>
      </w:r>
      <w:r w:rsidRPr="00F92D56">
        <w:rPr>
          <w:rFonts w:ascii="Times New Roman" w:hAnsi="Times New Roman" w:cs="Times New Roman"/>
          <w:i/>
          <w:lang w:eastAsia="ru-RU"/>
        </w:rPr>
        <w:t xml:space="preserve"> </w:t>
      </w:r>
      <w:r w:rsidR="00C04FBA" w:rsidRPr="00F92D56">
        <w:rPr>
          <w:rFonts w:ascii="Times New Roman" w:hAnsi="Times New Roman" w:cs="Times New Roman"/>
          <w:noProof/>
        </w:rPr>
        <w:t xml:space="preserve">0,00 </w:t>
      </w:r>
      <w:r w:rsidR="00C04FBA" w:rsidRPr="00F92D56">
        <w:rPr>
          <w:rFonts w:ascii="Times New Roman" w:hAnsi="Times New Roman" w:cs="Times New Roman"/>
        </w:rPr>
        <w:t>рублей</w:t>
      </w:r>
      <w:r w:rsidR="00C04FBA" w:rsidRPr="00F92D56">
        <w:rPr>
          <w:rStyle w:val="ab"/>
          <w:rFonts w:ascii="Times New Roman" w:hAnsi="Times New Roman" w:cs="Times New Roman"/>
          <w:i/>
          <w:lang w:eastAsia="ru-RU"/>
        </w:rPr>
        <w:t xml:space="preserve"> </w:t>
      </w:r>
      <w:r w:rsidR="00C04FBA" w:rsidRPr="00F92D56">
        <w:rPr>
          <w:rStyle w:val="ab"/>
          <w:rFonts w:ascii="Times New Roman" w:hAnsi="Times New Roman" w:cs="Times New Roman"/>
          <w:i/>
          <w:lang w:eastAsia="ru-RU"/>
        </w:rPr>
        <w:footnoteReference w:id="12"/>
      </w:r>
      <w:r w:rsidR="00C04FBA" w:rsidRPr="00F92D56">
        <w:rPr>
          <w:rFonts w:ascii="Times New Roman" w:hAnsi="Times New Roman" w:cs="Times New Roman"/>
          <w:i/>
          <w:lang w:eastAsia="ru-RU"/>
        </w:rPr>
        <w:t>.</w:t>
      </w:r>
    </w:p>
    <w:p w:rsidR="00AF2B09" w:rsidRPr="00F92D56" w:rsidRDefault="00AF2B09">
      <w:pPr>
        <w:widowControl w:val="0"/>
        <w:autoSpaceDE w:val="0"/>
        <w:spacing w:after="86"/>
        <w:ind w:firstLine="567"/>
        <w:jc w:val="both"/>
        <w:rPr>
          <w:rFonts w:ascii="Times New Roman" w:hAnsi="Times New Roman" w:cs="Times New Roman"/>
        </w:rPr>
      </w:pPr>
      <w:r w:rsidRPr="00F92D56">
        <w:rPr>
          <w:rFonts w:ascii="Times New Roman" w:hAnsi="Times New Roman" w:cs="Times New Roman"/>
        </w:rPr>
        <w:t>Способ обеспечения исполнения контракта, срок действия независимой гарантии определяются в соответствии с требованиями Закона о КС участником закупки, с которым заключается контракт, самостоятельно.</w:t>
      </w:r>
    </w:p>
    <w:p w:rsidR="00AF2B09" w:rsidRPr="00F92D56" w:rsidRDefault="00AF2B09" w:rsidP="00C63F0B">
      <w:pPr>
        <w:autoSpaceDE w:val="0"/>
        <w:spacing w:after="0"/>
        <w:ind w:firstLine="540"/>
        <w:jc w:val="both"/>
        <w:rPr>
          <w:rFonts w:ascii="Times New Roman" w:hAnsi="Times New Roman" w:cs="Times New Roman"/>
        </w:rPr>
      </w:pPr>
      <w:r w:rsidRPr="00F92D56">
        <w:rPr>
          <w:rFonts w:ascii="Times New Roman" w:hAnsi="Times New Roman" w:cs="Times New Roman"/>
        </w:rPr>
        <w:t xml:space="preserve">8.2.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F92D56">
          <w:rPr>
            <w:rStyle w:val="aa"/>
            <w:rFonts w:ascii="Times New Roman" w:hAnsi="Times New Roman" w:cs="Times New Roman"/>
            <w:color w:val="000000"/>
            <w:u w:val="none"/>
          </w:rPr>
          <w:t>статьей 95</w:t>
        </w:r>
      </w:hyperlink>
      <w:r w:rsidRPr="00F92D56">
        <w:rPr>
          <w:rFonts w:ascii="Times New Roman" w:hAnsi="Times New Roman" w:cs="Times New Roman"/>
        </w:rPr>
        <w:t xml:space="preserve"> Закона о КС.</w:t>
      </w:r>
    </w:p>
    <w:p w:rsidR="00AF2B09" w:rsidRPr="00F92D56" w:rsidRDefault="00AF2B09">
      <w:pPr>
        <w:widowControl w:val="0"/>
        <w:autoSpaceDE w:val="0"/>
        <w:spacing w:after="0"/>
        <w:ind w:firstLine="540"/>
        <w:jc w:val="both"/>
        <w:rPr>
          <w:rFonts w:ascii="Times New Roman" w:hAnsi="Times New Roman" w:cs="Times New Roman"/>
        </w:rPr>
      </w:pPr>
      <w:r w:rsidRPr="00F92D56">
        <w:rPr>
          <w:rFonts w:ascii="Times New Roman" w:hAnsi="Times New Roman" w:cs="Times New Roman"/>
          <w:bCs/>
        </w:rPr>
        <w:t xml:space="preserve">8.3. Денежные средства, внесенные Исполнителем в качестве обеспечения исполнения Контракта (если такая форма обеспечения исполнения Контракта применяется Исполнителем,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КС, возвращаются Исполнителю в течение 30 (тридцати) дней с даты исполнения Исполнителем обязательств, предусмотренных Контрактом, а в случае установления </w:t>
      </w:r>
      <w:r w:rsidRPr="00F92D56">
        <w:rPr>
          <w:rFonts w:ascii="Times New Roman" w:hAnsi="Times New Roman" w:cs="Times New Roman"/>
          <w:bCs/>
          <w:color w:val="000000"/>
        </w:rPr>
        <w:t>З</w:t>
      </w:r>
      <w:r w:rsidRPr="00F92D56">
        <w:rPr>
          <w:rFonts w:ascii="Times New Roman" w:hAnsi="Times New Roman" w:cs="Times New Roman"/>
          <w:bCs/>
        </w:rPr>
        <w:t>аказчиком ограничения, предусмотренного частью 3 статьи 30 Закона КС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течение 15 (пятнадцати) дней с даты исполнения Исполнителем обязательств, предусмотренных контрактом.</w:t>
      </w:r>
    </w:p>
    <w:p w:rsidR="00AF2B09" w:rsidRPr="00F92D56" w:rsidRDefault="00AF2B09">
      <w:pPr>
        <w:autoSpaceDE w:val="0"/>
        <w:spacing w:after="0"/>
        <w:ind w:firstLine="540"/>
        <w:jc w:val="both"/>
        <w:rPr>
          <w:rFonts w:ascii="Times New Roman" w:hAnsi="Times New Roman" w:cs="Times New Roman"/>
        </w:rPr>
      </w:pPr>
      <w:r w:rsidRPr="00F92D56">
        <w:rPr>
          <w:rFonts w:ascii="Times New Roman" w:hAnsi="Times New Roman" w:cs="Times New Roman"/>
        </w:rPr>
        <w:t>8.4.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КС.</w:t>
      </w:r>
    </w:p>
    <w:p w:rsidR="00AF2B09" w:rsidRPr="00F92D56" w:rsidRDefault="00AF2B09">
      <w:pPr>
        <w:widowControl w:val="0"/>
        <w:autoSpaceDE w:val="0"/>
        <w:spacing w:after="0"/>
        <w:ind w:firstLine="540"/>
        <w:jc w:val="both"/>
        <w:rPr>
          <w:rFonts w:ascii="Times New Roman" w:hAnsi="Times New Roman" w:cs="Times New Roman"/>
        </w:rPr>
      </w:pPr>
      <w:r w:rsidRPr="00F92D56">
        <w:rPr>
          <w:rFonts w:ascii="Times New Roman" w:hAnsi="Times New Roman" w:cs="Times New Roman"/>
        </w:rPr>
        <w:t xml:space="preserve">8.5. </w:t>
      </w:r>
      <w:r w:rsidRPr="00F92D56">
        <w:rPr>
          <w:rFonts w:ascii="Times New Roman" w:eastAsia="Calibri" w:hAnsi="Times New Roman" w:cs="Times New Roman"/>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r w:rsidRPr="00F92D56">
        <w:rPr>
          <w:rFonts w:ascii="Times New Roman" w:hAnsi="Times New Roman" w:cs="Times New Roman"/>
        </w:rPr>
        <w:t>частями 7.2 и 7.3 статьи 96 Закона о КС.</w:t>
      </w:r>
    </w:p>
    <w:p w:rsidR="00AF2B09" w:rsidRPr="00F92D56" w:rsidRDefault="00AF2B09">
      <w:pPr>
        <w:widowControl w:val="0"/>
        <w:autoSpaceDE w:val="0"/>
        <w:spacing w:after="0"/>
        <w:ind w:firstLine="567"/>
        <w:jc w:val="both"/>
        <w:rPr>
          <w:rFonts w:ascii="Times New Roman" w:hAnsi="Times New Roman" w:cs="Times New Roman"/>
        </w:rPr>
      </w:pPr>
      <w:r w:rsidRPr="00F92D56">
        <w:rPr>
          <w:rFonts w:ascii="Times New Roman" w:hAnsi="Times New Roman" w:cs="Times New Roman"/>
        </w:rPr>
        <w:t xml:space="preserve">8.6. В случае отзыва в соответствии с законодательством Российской Федерации у банка, предоставившего </w:t>
      </w:r>
      <w:r w:rsidR="00151F2C" w:rsidRPr="00F92D56">
        <w:rPr>
          <w:rFonts w:ascii="Times New Roman" w:hAnsi="Times New Roman" w:cs="Times New Roman"/>
        </w:rPr>
        <w:t>независимую</w:t>
      </w:r>
      <w:r w:rsidRPr="00F92D56">
        <w:rPr>
          <w:rFonts w:ascii="Times New Roman" w:hAnsi="Times New Roman" w:cs="Times New Roman"/>
        </w:rPr>
        <w:t xml:space="preserve"> гарантию в качестве обеспечения исполнения Контракта, лицензии на осуществление банковских операций Исполнитель обязан предоставить новое обеспечение исполнения контракта не позднее одного месяца со дня надлежащего уведомления его Заказчиком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КС.</w:t>
      </w:r>
    </w:p>
    <w:p w:rsidR="00AF2B09" w:rsidRPr="00F92D56" w:rsidRDefault="00AF2B09">
      <w:pPr>
        <w:widowControl w:val="0"/>
        <w:autoSpaceDE w:val="0"/>
        <w:spacing w:after="0"/>
        <w:ind w:firstLine="540"/>
        <w:jc w:val="both"/>
        <w:rPr>
          <w:rFonts w:ascii="Times New Roman" w:hAnsi="Times New Roman" w:cs="Times New Roman"/>
        </w:rPr>
      </w:pPr>
      <w:r w:rsidRPr="00F92D56">
        <w:rPr>
          <w:rFonts w:ascii="Times New Roman" w:hAnsi="Times New Roman" w:cs="Times New Roman"/>
        </w:rPr>
        <w:t xml:space="preserve">8.7. За каждый день просрочки исполнения Исполнителем обязательства, предусмотренного настоящим пунктом, Исполнитель несет ответственность в соответствии с пунктом </w:t>
      </w:r>
      <w:r w:rsidRPr="00F92D56">
        <w:rPr>
          <w:rFonts w:ascii="Times New Roman" w:hAnsi="Times New Roman" w:cs="Times New Roman"/>
          <w:color w:val="000000"/>
        </w:rPr>
        <w:t xml:space="preserve">7.3.8 </w:t>
      </w:r>
      <w:r w:rsidRPr="00F92D56">
        <w:rPr>
          <w:rFonts w:ascii="Times New Roman" w:hAnsi="Times New Roman" w:cs="Times New Roman"/>
        </w:rPr>
        <w:t>контракта</w:t>
      </w:r>
    </w:p>
    <w:p w:rsidR="00AF2B09" w:rsidRPr="00F92D56" w:rsidRDefault="00AF2B09">
      <w:pPr>
        <w:autoSpaceDE w:val="0"/>
        <w:ind w:firstLine="540"/>
        <w:jc w:val="both"/>
        <w:rPr>
          <w:rFonts w:ascii="Times New Roman" w:hAnsi="Times New Roman" w:cs="Times New Roman"/>
        </w:rPr>
      </w:pPr>
      <w:r w:rsidRPr="00F92D56">
        <w:rPr>
          <w:rFonts w:ascii="Times New Roman" w:hAnsi="Times New Roman" w:cs="Times New Roman"/>
        </w:rPr>
        <w:lastRenderedPageBreak/>
        <w:t>8.8.  Г</w:t>
      </w:r>
      <w:r w:rsidRPr="00F92D56">
        <w:rPr>
          <w:rFonts w:ascii="Times New Roman" w:hAnsi="Times New Roman" w:cs="Times New Roman"/>
          <w:lang w:eastAsia="ru-RU"/>
        </w:rPr>
        <w:t>арантийные обязательства обеспечиваются предоставлением независимой гарантии, выданной организацией, указанной в части 1 статьи 45 Закона о КС</w:t>
      </w:r>
      <w:r w:rsidRPr="00F92D56">
        <w:rPr>
          <w:rStyle w:val="ab"/>
          <w:rFonts w:ascii="Times New Roman" w:hAnsi="Times New Roman" w:cs="Times New Roman"/>
        </w:rPr>
        <w:footnoteReference w:id="13"/>
      </w:r>
      <w:r w:rsidRPr="00F92D56">
        <w:rPr>
          <w:rFonts w:ascii="Times New Roman" w:hAnsi="Times New Roman" w:cs="Times New Roman"/>
          <w:lang w:eastAsia="ru-RU"/>
        </w:rPr>
        <w:t>.</w:t>
      </w:r>
    </w:p>
    <w:p w:rsidR="00AF2B09" w:rsidRPr="00F92D56" w:rsidRDefault="00AF2B09">
      <w:pPr>
        <w:ind w:firstLine="709"/>
        <w:jc w:val="both"/>
        <w:rPr>
          <w:rFonts w:ascii="Times New Roman" w:hAnsi="Times New Roman" w:cs="Times New Roman"/>
        </w:rPr>
      </w:pPr>
      <w:r w:rsidRPr="00F92D56">
        <w:rPr>
          <w:rFonts w:ascii="Times New Roman" w:hAnsi="Times New Roman" w:cs="Times New Roman"/>
        </w:rPr>
        <w:t>Исполнитель предоставляет обеспечение гарантийных обязательств на сумму:</w:t>
      </w:r>
    </w:p>
    <w:p w:rsidR="00AF2B09" w:rsidRPr="00F92D56" w:rsidRDefault="00AF2B09">
      <w:pPr>
        <w:ind w:firstLine="709"/>
        <w:jc w:val="both"/>
        <w:rPr>
          <w:rFonts w:ascii="Times New Roman" w:hAnsi="Times New Roman" w:cs="Times New Roman"/>
          <w:lang w:eastAsia="ru-RU"/>
        </w:rPr>
      </w:pPr>
      <w:r w:rsidRPr="00F92D56">
        <w:rPr>
          <w:rFonts w:ascii="Times New Roman" w:hAnsi="Times New Roman" w:cs="Times New Roman"/>
        </w:rPr>
        <w:t>_________________________________________________________</w:t>
      </w:r>
      <w:r w:rsidRPr="00F92D56">
        <w:rPr>
          <w:rStyle w:val="ab"/>
          <w:rFonts w:ascii="Times New Roman" w:hAnsi="Times New Roman" w:cs="Times New Roman"/>
          <w:i/>
          <w:lang w:eastAsia="ru-RU"/>
        </w:rPr>
        <w:footnoteReference w:id="14"/>
      </w:r>
    </w:p>
    <w:p w:rsidR="00AF2B09" w:rsidRPr="00F92D56" w:rsidRDefault="00AF2B09">
      <w:pPr>
        <w:widowControl w:val="0"/>
        <w:autoSpaceDE w:val="0"/>
        <w:spacing w:after="0"/>
        <w:ind w:firstLine="567"/>
        <w:jc w:val="both"/>
        <w:rPr>
          <w:rFonts w:ascii="Times New Roman" w:hAnsi="Times New Roman" w:cs="Times New Roman"/>
        </w:rPr>
      </w:pPr>
      <w:r w:rsidRPr="00F92D56">
        <w:rPr>
          <w:rFonts w:ascii="Times New Roman" w:hAnsi="Times New Roman" w:cs="Times New Roman"/>
          <w:lang w:eastAsia="ru-RU"/>
        </w:rPr>
        <w:t>Срок действия независимой гарантии, предоставленной в качестве обеспечения гарантийных обязательств должен превышать срок исполнения таких обязательств не менее чем на один месяц.</w:t>
      </w:r>
    </w:p>
    <w:p w:rsidR="00AF2B09" w:rsidRPr="00F92D56" w:rsidRDefault="00AF2B09">
      <w:pPr>
        <w:widowControl w:val="0"/>
        <w:autoSpaceDE w:val="0"/>
        <w:spacing w:after="0"/>
        <w:ind w:firstLine="567"/>
        <w:jc w:val="both"/>
        <w:rPr>
          <w:rFonts w:ascii="Times New Roman" w:hAnsi="Times New Roman" w:cs="Times New Roman"/>
        </w:rPr>
      </w:pPr>
      <w:r w:rsidRPr="00F92D56">
        <w:rPr>
          <w:rFonts w:ascii="Times New Roman" w:hAnsi="Times New Roman" w:cs="Times New Roman"/>
          <w:lang w:eastAsia="ru-RU"/>
        </w:rPr>
        <w:t xml:space="preserve">8.9. </w:t>
      </w:r>
      <w:r w:rsidRPr="00F92D56">
        <w:rPr>
          <w:rFonts w:ascii="Times New Roman" w:hAnsi="Times New Roman" w:cs="Times New Roman"/>
        </w:rPr>
        <w:t>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AF2B09" w:rsidRPr="00F92D56" w:rsidRDefault="00AF2B09">
      <w:pPr>
        <w:autoSpaceDE w:val="0"/>
        <w:spacing w:after="0"/>
        <w:ind w:firstLine="567"/>
        <w:jc w:val="both"/>
        <w:rPr>
          <w:rFonts w:ascii="Times New Roman" w:hAnsi="Times New Roman" w:cs="Times New Roman"/>
        </w:rPr>
      </w:pPr>
      <w:r w:rsidRPr="00F92D56">
        <w:rPr>
          <w:rFonts w:ascii="Times New Roman" w:hAnsi="Times New Roman" w:cs="Times New Roman"/>
        </w:rPr>
        <w:t xml:space="preserve">8.10. </w:t>
      </w:r>
      <w:r w:rsidRPr="00F92D56">
        <w:rPr>
          <w:rFonts w:ascii="Times New Roman" w:eastAsia="Calibri" w:hAnsi="Times New Roman" w:cs="Times New Roman"/>
          <w:color w:val="000000"/>
          <w:lang w:eastAsia="en-US"/>
        </w:rPr>
        <w:t xml:space="preserve">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оказанной услуги осуществляется после предоставления </w:t>
      </w:r>
      <w:r w:rsidRPr="00F92D56">
        <w:rPr>
          <w:rFonts w:ascii="Times New Roman" w:hAnsi="Times New Roman" w:cs="Times New Roman"/>
        </w:rPr>
        <w:t>Исполнителем</w:t>
      </w:r>
      <w:r w:rsidRPr="00F92D56">
        <w:rPr>
          <w:rFonts w:ascii="Times New Roman" w:eastAsia="Calibri" w:hAnsi="Times New Roman" w:cs="Times New Roman"/>
          <w:color w:val="000000"/>
          <w:lang w:eastAsia="en-US"/>
        </w:rPr>
        <w:t xml:space="preserve"> такого обеспечения в соответствии с Законом о КС.</w:t>
      </w:r>
    </w:p>
    <w:p w:rsidR="00AF2B09" w:rsidRPr="00F92D56" w:rsidRDefault="00AF2B09">
      <w:pPr>
        <w:pStyle w:val="western"/>
        <w:spacing w:before="0" w:after="0" w:line="276" w:lineRule="auto"/>
        <w:ind w:firstLine="567"/>
        <w:jc w:val="both"/>
        <w:rPr>
          <w:sz w:val="22"/>
          <w:szCs w:val="22"/>
        </w:rPr>
      </w:pPr>
      <w:r w:rsidRPr="00F92D56">
        <w:rPr>
          <w:sz w:val="22"/>
          <w:szCs w:val="22"/>
        </w:rPr>
        <w:t>8.11. В случае если обеспечение исполнения контракта, обеспечения гарантийных обязательств представляется в виде перечисления Заказчику денежных средств, указанные средства в установленном размере перечисляются на следующие реквизиты Заказчика:</w:t>
      </w:r>
    </w:p>
    <w:p w:rsidR="00903966" w:rsidRPr="00F92D56" w:rsidRDefault="00741A1A" w:rsidP="00903966">
      <w:pPr>
        <w:pStyle w:val="aff"/>
        <w:ind w:firstLine="708"/>
        <w:jc w:val="both"/>
        <w:rPr>
          <w:sz w:val="22"/>
          <w:szCs w:val="22"/>
        </w:rPr>
      </w:pPr>
      <w:r w:rsidRPr="00F92D56">
        <w:rPr>
          <w:color w:val="000000"/>
          <w:sz w:val="22"/>
          <w:szCs w:val="22"/>
        </w:rPr>
        <w:t>Получатель:</w:t>
      </w:r>
      <w:r w:rsidRPr="00F92D56">
        <w:rPr>
          <w:i/>
          <w:color w:val="000000"/>
          <w:sz w:val="22"/>
          <w:szCs w:val="22"/>
        </w:rPr>
        <w:t xml:space="preserve">  </w:t>
      </w:r>
      <w:r w:rsidR="00903966" w:rsidRPr="00F92D56">
        <w:rPr>
          <w:noProof/>
          <w:sz w:val="22"/>
          <w:szCs w:val="22"/>
        </w:rPr>
        <w:t>государственное бюджетное</w:t>
      </w:r>
      <w:r w:rsidR="00903966" w:rsidRPr="00F92D56">
        <w:rPr>
          <w:sz w:val="22"/>
          <w:szCs w:val="22"/>
        </w:rPr>
        <w:t xml:space="preserve"> общеобразовательное учреждение Самарской области средняя общеобразовательная школа имени Героя Советского Союза Матвея Никифоровича Заводского </w:t>
      </w:r>
      <w:proofErr w:type="spellStart"/>
      <w:r w:rsidR="00903966" w:rsidRPr="00F92D56">
        <w:rPr>
          <w:sz w:val="22"/>
          <w:szCs w:val="22"/>
        </w:rPr>
        <w:t>с.Елховка</w:t>
      </w:r>
      <w:proofErr w:type="spellEnd"/>
      <w:r w:rsidR="00903966" w:rsidRPr="00F92D56">
        <w:rPr>
          <w:sz w:val="22"/>
          <w:szCs w:val="22"/>
        </w:rPr>
        <w:t xml:space="preserve"> муниципального района </w:t>
      </w:r>
      <w:proofErr w:type="spellStart"/>
      <w:r w:rsidR="00903966" w:rsidRPr="00F92D56">
        <w:rPr>
          <w:sz w:val="22"/>
          <w:szCs w:val="22"/>
        </w:rPr>
        <w:t>Елховский</w:t>
      </w:r>
      <w:proofErr w:type="spellEnd"/>
      <w:r w:rsidR="00903966" w:rsidRPr="00F92D56">
        <w:rPr>
          <w:sz w:val="22"/>
          <w:szCs w:val="22"/>
        </w:rPr>
        <w:t xml:space="preserve"> Самарской области</w:t>
      </w:r>
    </w:p>
    <w:p w:rsidR="00903966" w:rsidRPr="00F92D56" w:rsidRDefault="00903966" w:rsidP="00903966">
      <w:pPr>
        <w:pStyle w:val="aff"/>
        <w:jc w:val="both"/>
        <w:rPr>
          <w:sz w:val="22"/>
          <w:szCs w:val="22"/>
        </w:rPr>
      </w:pPr>
      <w:r w:rsidRPr="00F92D56">
        <w:rPr>
          <w:sz w:val="22"/>
          <w:szCs w:val="22"/>
        </w:rPr>
        <w:t>ИНН: 6376021884</w:t>
      </w:r>
    </w:p>
    <w:p w:rsidR="00903966" w:rsidRPr="00F92D56" w:rsidRDefault="00903966" w:rsidP="00903966">
      <w:pPr>
        <w:pStyle w:val="aff"/>
        <w:jc w:val="both"/>
        <w:rPr>
          <w:sz w:val="22"/>
          <w:szCs w:val="22"/>
        </w:rPr>
      </w:pPr>
      <w:r w:rsidRPr="00F92D56">
        <w:rPr>
          <w:sz w:val="22"/>
          <w:szCs w:val="22"/>
        </w:rPr>
        <w:t>КПП: 637601001</w:t>
      </w:r>
    </w:p>
    <w:p w:rsidR="00903966" w:rsidRPr="00F92D56" w:rsidRDefault="00903966" w:rsidP="00903966">
      <w:pPr>
        <w:spacing w:after="0" w:line="240" w:lineRule="auto"/>
        <w:rPr>
          <w:rFonts w:ascii="Times New Roman" w:hAnsi="Times New Roman" w:cs="Times New Roman"/>
        </w:rPr>
      </w:pPr>
      <w:r w:rsidRPr="00F92D56">
        <w:rPr>
          <w:rFonts w:ascii="Times New Roman" w:hAnsi="Times New Roman" w:cs="Times New Roman"/>
        </w:rPr>
        <w:t xml:space="preserve">МУФ СО (ГБОУ СОШ </w:t>
      </w:r>
      <w:proofErr w:type="spellStart"/>
      <w:r w:rsidRPr="00F92D56">
        <w:rPr>
          <w:rFonts w:ascii="Times New Roman" w:hAnsi="Times New Roman" w:cs="Times New Roman"/>
        </w:rPr>
        <w:t>им.М.Н.Заводского</w:t>
      </w:r>
      <w:proofErr w:type="spellEnd"/>
      <w:r w:rsidRPr="00F92D56">
        <w:rPr>
          <w:rFonts w:ascii="Times New Roman" w:hAnsi="Times New Roman" w:cs="Times New Roman"/>
        </w:rPr>
        <w:t xml:space="preserve"> </w:t>
      </w:r>
      <w:proofErr w:type="spellStart"/>
      <w:r w:rsidRPr="00F92D56">
        <w:rPr>
          <w:rFonts w:ascii="Times New Roman" w:hAnsi="Times New Roman" w:cs="Times New Roman"/>
        </w:rPr>
        <w:t>с.Елховка</w:t>
      </w:r>
      <w:proofErr w:type="spellEnd"/>
      <w:r w:rsidRPr="00F92D56">
        <w:rPr>
          <w:rFonts w:ascii="Times New Roman" w:hAnsi="Times New Roman" w:cs="Times New Roman"/>
        </w:rPr>
        <w:t xml:space="preserve"> л/с 614.71.104.0 </w:t>
      </w:r>
      <w:proofErr w:type="spellStart"/>
      <w:r w:rsidRPr="00F92D56">
        <w:rPr>
          <w:rFonts w:ascii="Times New Roman" w:hAnsi="Times New Roman" w:cs="Times New Roman"/>
        </w:rPr>
        <w:t>казн.счет</w:t>
      </w:r>
      <w:proofErr w:type="spellEnd"/>
      <w:r w:rsidRPr="00F92D56">
        <w:rPr>
          <w:rFonts w:ascii="Times New Roman" w:hAnsi="Times New Roman" w:cs="Times New Roman"/>
        </w:rPr>
        <w:t xml:space="preserve"> 03224643360000004200)</w:t>
      </w:r>
    </w:p>
    <w:p w:rsidR="00903966" w:rsidRPr="00F92D56" w:rsidRDefault="00903966" w:rsidP="00903966">
      <w:pPr>
        <w:spacing w:after="0" w:line="240" w:lineRule="auto"/>
        <w:rPr>
          <w:rFonts w:ascii="Times New Roman" w:hAnsi="Times New Roman" w:cs="Times New Roman"/>
        </w:rPr>
      </w:pPr>
      <w:r w:rsidRPr="00F92D56">
        <w:rPr>
          <w:rFonts w:ascii="Times New Roman" w:hAnsi="Times New Roman" w:cs="Times New Roman"/>
        </w:rPr>
        <w:t xml:space="preserve">ЕКС:40102810545370000036 в ОТДЕЛЕНИЕ САМАРА </w:t>
      </w:r>
    </w:p>
    <w:p w:rsidR="00903966" w:rsidRPr="00F92D56" w:rsidRDefault="00903966" w:rsidP="00903966">
      <w:pPr>
        <w:spacing w:after="0" w:line="240" w:lineRule="auto"/>
        <w:rPr>
          <w:rFonts w:ascii="Times New Roman" w:hAnsi="Times New Roman" w:cs="Times New Roman"/>
        </w:rPr>
      </w:pPr>
      <w:r w:rsidRPr="00F92D56">
        <w:rPr>
          <w:rFonts w:ascii="Times New Roman" w:hAnsi="Times New Roman" w:cs="Times New Roman"/>
        </w:rPr>
        <w:t xml:space="preserve">БАНКА РОССИИ//УФК по Самарской области </w:t>
      </w:r>
      <w:proofErr w:type="spellStart"/>
      <w:r w:rsidRPr="00F92D56">
        <w:rPr>
          <w:rFonts w:ascii="Times New Roman" w:hAnsi="Times New Roman" w:cs="Times New Roman"/>
        </w:rPr>
        <w:t>г.Самара</w:t>
      </w:r>
      <w:proofErr w:type="spellEnd"/>
    </w:p>
    <w:p w:rsidR="00903966" w:rsidRPr="00F92D56" w:rsidRDefault="00903966" w:rsidP="00903966">
      <w:pPr>
        <w:spacing w:after="0" w:line="240" w:lineRule="auto"/>
        <w:rPr>
          <w:rFonts w:ascii="Times New Roman" w:hAnsi="Times New Roman" w:cs="Times New Roman"/>
          <w:b/>
          <w:color w:val="FF0000"/>
        </w:rPr>
      </w:pPr>
      <w:r w:rsidRPr="00F92D56">
        <w:rPr>
          <w:rFonts w:ascii="Times New Roman" w:hAnsi="Times New Roman" w:cs="Times New Roman"/>
        </w:rPr>
        <w:t>БИК 013601205</w:t>
      </w:r>
    </w:p>
    <w:p w:rsidR="00903966" w:rsidRPr="00F92D56" w:rsidRDefault="00903966" w:rsidP="00903966">
      <w:pPr>
        <w:pStyle w:val="aff"/>
        <w:jc w:val="both"/>
        <w:rPr>
          <w:sz w:val="22"/>
          <w:szCs w:val="22"/>
        </w:rPr>
      </w:pPr>
      <w:r w:rsidRPr="00F92D56">
        <w:rPr>
          <w:sz w:val="22"/>
          <w:szCs w:val="22"/>
        </w:rPr>
        <w:t>ОКТМО- 36615420</w:t>
      </w:r>
    </w:p>
    <w:p w:rsidR="00903966" w:rsidRPr="00F92D56" w:rsidRDefault="00903966" w:rsidP="00903966">
      <w:pPr>
        <w:pStyle w:val="aff"/>
        <w:jc w:val="both"/>
        <w:rPr>
          <w:sz w:val="22"/>
          <w:szCs w:val="22"/>
        </w:rPr>
      </w:pPr>
      <w:r w:rsidRPr="00F92D56">
        <w:rPr>
          <w:sz w:val="22"/>
          <w:szCs w:val="22"/>
        </w:rPr>
        <w:t>Код дохода- 00000000000000000130</w:t>
      </w:r>
    </w:p>
    <w:p w:rsidR="00B21BD2" w:rsidRPr="00F92D56" w:rsidRDefault="00B21BD2" w:rsidP="00903966">
      <w:pPr>
        <w:pStyle w:val="aff"/>
        <w:jc w:val="both"/>
        <w:rPr>
          <w:sz w:val="22"/>
          <w:szCs w:val="22"/>
        </w:rPr>
      </w:pPr>
      <w:r w:rsidRPr="00F92D56">
        <w:rPr>
          <w:sz w:val="22"/>
          <w:szCs w:val="22"/>
        </w:rPr>
        <w:t>Тип средств: 04.01.05</w:t>
      </w:r>
    </w:p>
    <w:p w:rsidR="00903966" w:rsidRPr="00F92D56" w:rsidRDefault="00903966" w:rsidP="00903966">
      <w:pPr>
        <w:shd w:val="clear" w:color="auto" w:fill="FFFFFF"/>
        <w:spacing w:after="0" w:line="240" w:lineRule="auto"/>
        <w:jc w:val="both"/>
        <w:rPr>
          <w:rFonts w:ascii="Times New Roman" w:hAnsi="Times New Roman" w:cs="Times New Roman"/>
          <w:b/>
        </w:rPr>
      </w:pPr>
    </w:p>
    <w:p w:rsidR="00AF2B09" w:rsidRPr="00F92D56" w:rsidRDefault="00AF2B09" w:rsidP="00903966">
      <w:pPr>
        <w:shd w:val="clear" w:color="auto" w:fill="FFFFFF"/>
        <w:spacing w:after="0" w:line="240" w:lineRule="auto"/>
        <w:jc w:val="center"/>
        <w:rPr>
          <w:rFonts w:ascii="Times New Roman" w:hAnsi="Times New Roman" w:cs="Times New Roman"/>
          <w:b/>
        </w:rPr>
      </w:pPr>
      <w:r w:rsidRPr="00F92D56">
        <w:rPr>
          <w:rFonts w:ascii="Times New Roman" w:hAnsi="Times New Roman" w:cs="Times New Roman"/>
          <w:b/>
        </w:rPr>
        <w:t>9. ПОРЯДОК  РАЗРЕШЕНИЯ СПОРОВ</w:t>
      </w:r>
    </w:p>
    <w:p w:rsidR="00DA785D" w:rsidRPr="00F92D56" w:rsidRDefault="00DA785D" w:rsidP="00903966">
      <w:pPr>
        <w:shd w:val="clear" w:color="auto" w:fill="FFFFFF"/>
        <w:spacing w:after="0" w:line="240" w:lineRule="auto"/>
        <w:jc w:val="center"/>
        <w:rPr>
          <w:rFonts w:ascii="Times New Roman" w:hAnsi="Times New Roman" w:cs="Times New Roman"/>
        </w:rPr>
      </w:pPr>
    </w:p>
    <w:p w:rsidR="00AF2B09" w:rsidRPr="00F92D56" w:rsidRDefault="00AF2B09">
      <w:pPr>
        <w:autoSpaceDE w:val="0"/>
        <w:spacing w:after="29"/>
        <w:ind w:firstLine="567"/>
        <w:jc w:val="both"/>
        <w:rPr>
          <w:rFonts w:ascii="Times New Roman" w:hAnsi="Times New Roman" w:cs="Times New Roman"/>
        </w:rPr>
      </w:pPr>
      <w:r w:rsidRPr="00F92D56">
        <w:rPr>
          <w:rFonts w:ascii="Times New Roman" w:hAnsi="Times New Roman" w:cs="Times New Roman"/>
        </w:rPr>
        <w:t xml:space="preserve">9.1. </w:t>
      </w:r>
      <w:r w:rsidRPr="00F92D56">
        <w:rPr>
          <w:rFonts w:ascii="Times New Roman" w:eastAsia="Calibri" w:hAnsi="Times New Roman" w:cs="Times New Roman"/>
        </w:rPr>
        <w:t>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AF2B09" w:rsidRPr="00F92D56" w:rsidRDefault="00AF2B09">
      <w:pPr>
        <w:autoSpaceDE w:val="0"/>
        <w:spacing w:after="29"/>
        <w:ind w:firstLine="567"/>
        <w:jc w:val="both"/>
        <w:rPr>
          <w:rFonts w:ascii="Times New Roman" w:hAnsi="Times New Roman" w:cs="Times New Roman"/>
        </w:rPr>
      </w:pPr>
      <w:r w:rsidRPr="00F92D56">
        <w:rPr>
          <w:rFonts w:ascii="Times New Roman" w:eastAsia="Calibri" w:hAnsi="Times New Roman" w:cs="Times New Roman"/>
        </w:rPr>
        <w:t>9.2.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AF2B09" w:rsidRPr="00F92D56" w:rsidRDefault="00AF2B09">
      <w:pPr>
        <w:autoSpaceDE w:val="0"/>
        <w:spacing w:after="29"/>
        <w:ind w:firstLine="567"/>
        <w:jc w:val="both"/>
        <w:rPr>
          <w:rFonts w:ascii="Times New Roman" w:hAnsi="Times New Roman" w:cs="Times New Roman"/>
        </w:rPr>
      </w:pPr>
      <w:r w:rsidRPr="00F92D56">
        <w:rPr>
          <w:rFonts w:ascii="Times New Roman" w:eastAsia="Calibri" w:hAnsi="Times New Roman" w:cs="Times New Roman"/>
        </w:rPr>
        <w:t>9.3. Срок рассмотрения претензии не может превышать 10 (десять)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AF2B09" w:rsidRPr="00F92D56" w:rsidRDefault="00AF2B09">
      <w:pPr>
        <w:autoSpaceDE w:val="0"/>
        <w:spacing w:after="0"/>
        <w:ind w:firstLine="567"/>
        <w:jc w:val="both"/>
        <w:rPr>
          <w:rFonts w:ascii="Times New Roman" w:hAnsi="Times New Roman" w:cs="Times New Roman"/>
        </w:rPr>
      </w:pPr>
      <w:r w:rsidRPr="00F92D56">
        <w:rPr>
          <w:rFonts w:ascii="Times New Roman" w:eastAsia="Calibri" w:hAnsi="Times New Roman" w:cs="Times New Roman"/>
        </w:rPr>
        <w:t xml:space="preserve">9.4. При </w:t>
      </w:r>
      <w:proofErr w:type="spellStart"/>
      <w:r w:rsidRPr="00F92D56">
        <w:rPr>
          <w:rFonts w:ascii="Times New Roman" w:eastAsia="Calibri" w:hAnsi="Times New Roman" w:cs="Times New Roman"/>
        </w:rPr>
        <w:t>неурегулировании</w:t>
      </w:r>
      <w:proofErr w:type="spellEnd"/>
      <w:r w:rsidRPr="00F92D56">
        <w:rPr>
          <w:rFonts w:ascii="Times New Roman" w:eastAsia="Calibri" w:hAnsi="Times New Roman" w:cs="Times New Roman"/>
        </w:rPr>
        <w:t xml:space="preserve"> Сторонами спора в досудебном порядке, спор разрешается в судебном порядке в Арбитражном суде Самарской области.</w:t>
      </w:r>
    </w:p>
    <w:p w:rsidR="00AF2B09" w:rsidRPr="00F92D56" w:rsidRDefault="00AF2B09">
      <w:pPr>
        <w:autoSpaceDE w:val="0"/>
        <w:spacing w:after="0"/>
        <w:ind w:firstLine="539"/>
        <w:jc w:val="both"/>
        <w:rPr>
          <w:rFonts w:ascii="Times New Roman" w:hAnsi="Times New Roman" w:cs="Times New Roman"/>
          <w:strike/>
        </w:rPr>
      </w:pPr>
    </w:p>
    <w:p w:rsidR="00F92D56" w:rsidRDefault="00F92D56">
      <w:pPr>
        <w:autoSpaceDE w:val="0"/>
        <w:spacing w:after="0"/>
        <w:jc w:val="center"/>
        <w:rPr>
          <w:rFonts w:ascii="Times New Roman" w:hAnsi="Times New Roman" w:cs="Times New Roman"/>
          <w:b/>
        </w:rPr>
      </w:pPr>
    </w:p>
    <w:p w:rsidR="00AF2B09" w:rsidRPr="00F92D56" w:rsidRDefault="00AF2B09">
      <w:pPr>
        <w:autoSpaceDE w:val="0"/>
        <w:spacing w:after="0"/>
        <w:jc w:val="center"/>
        <w:rPr>
          <w:rFonts w:ascii="Times New Roman" w:hAnsi="Times New Roman" w:cs="Times New Roman"/>
          <w:b/>
        </w:rPr>
      </w:pPr>
      <w:r w:rsidRPr="00F92D56">
        <w:rPr>
          <w:rFonts w:ascii="Times New Roman" w:hAnsi="Times New Roman" w:cs="Times New Roman"/>
          <w:b/>
        </w:rPr>
        <w:lastRenderedPageBreak/>
        <w:t xml:space="preserve"> 10. СРОК ДЕЙСТВИЯ КОНТРАКТА </w:t>
      </w:r>
    </w:p>
    <w:p w:rsidR="00DA785D" w:rsidRPr="00F92D56" w:rsidRDefault="00DA785D">
      <w:pPr>
        <w:autoSpaceDE w:val="0"/>
        <w:spacing w:after="0"/>
        <w:jc w:val="center"/>
        <w:rPr>
          <w:rFonts w:ascii="Times New Roman" w:hAnsi="Times New Roman" w:cs="Times New Roman"/>
        </w:rPr>
      </w:pP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 xml:space="preserve">10.1. Срок действия контракта </w:t>
      </w:r>
      <w:r w:rsidR="00D8050D" w:rsidRPr="00F92D56">
        <w:rPr>
          <w:rFonts w:ascii="Times New Roman" w:hAnsi="Times New Roman" w:cs="Times New Roman"/>
        </w:rPr>
        <w:t>устанавливается</w:t>
      </w:r>
      <w:r w:rsidR="001C4E8F" w:rsidRPr="00F92D56">
        <w:rPr>
          <w:rFonts w:ascii="Times New Roman" w:hAnsi="Times New Roman" w:cs="Times New Roman"/>
        </w:rPr>
        <w:t>:</w:t>
      </w:r>
      <w:r w:rsidR="00D8050D" w:rsidRPr="00F92D56">
        <w:rPr>
          <w:rFonts w:ascii="Times New Roman" w:hAnsi="Times New Roman" w:cs="Times New Roman"/>
        </w:rPr>
        <w:t xml:space="preserve"> </w:t>
      </w:r>
      <w:r w:rsidR="00B37DA9" w:rsidRPr="00F92D56">
        <w:rPr>
          <w:rFonts w:ascii="Times New Roman" w:hAnsi="Times New Roman" w:cs="Times New Roman"/>
        </w:rPr>
        <w:t xml:space="preserve">с </w:t>
      </w:r>
      <w:r w:rsidR="003532F1" w:rsidRPr="00F92D56">
        <w:rPr>
          <w:rFonts w:ascii="Times New Roman" w:hAnsi="Times New Roman" w:cs="Times New Roman"/>
        </w:rPr>
        <w:t>момента его подписания</w:t>
      </w:r>
      <w:r w:rsidRPr="00F92D56">
        <w:rPr>
          <w:rFonts w:ascii="Times New Roman" w:hAnsi="Times New Roman" w:cs="Times New Roman"/>
        </w:rPr>
        <w:t xml:space="preserve">  </w:t>
      </w:r>
      <w:r w:rsidR="003532F1" w:rsidRPr="00F92D56">
        <w:rPr>
          <w:rFonts w:ascii="Times New Roman" w:hAnsi="Times New Roman" w:cs="Times New Roman"/>
        </w:rPr>
        <w:t xml:space="preserve">Сторонами </w:t>
      </w:r>
      <w:r w:rsidR="00D8050D" w:rsidRPr="00F92D56">
        <w:rPr>
          <w:rFonts w:ascii="Times New Roman" w:hAnsi="Times New Roman" w:cs="Times New Roman"/>
        </w:rPr>
        <w:t xml:space="preserve">и действует </w:t>
      </w:r>
      <w:r w:rsidRPr="00F92D56">
        <w:rPr>
          <w:rFonts w:ascii="Times New Roman" w:hAnsi="Times New Roman" w:cs="Times New Roman"/>
        </w:rPr>
        <w:t xml:space="preserve">по </w:t>
      </w:r>
      <w:r w:rsidR="00741A1A" w:rsidRPr="00F92D56">
        <w:rPr>
          <w:rFonts w:ascii="Times New Roman" w:hAnsi="Times New Roman" w:cs="Times New Roman"/>
        </w:rPr>
        <w:t>3</w:t>
      </w:r>
      <w:r w:rsidR="009937AA" w:rsidRPr="00F92D56">
        <w:rPr>
          <w:rFonts w:ascii="Times New Roman" w:hAnsi="Times New Roman" w:cs="Times New Roman"/>
        </w:rPr>
        <w:t>0</w:t>
      </w:r>
      <w:r w:rsidR="00066D0B" w:rsidRPr="00F92D56">
        <w:rPr>
          <w:rFonts w:ascii="Times New Roman" w:hAnsi="Times New Roman" w:cs="Times New Roman"/>
        </w:rPr>
        <w:t>.</w:t>
      </w:r>
      <w:r w:rsidR="001E49C3" w:rsidRPr="00F92D56">
        <w:rPr>
          <w:rFonts w:ascii="Times New Roman" w:hAnsi="Times New Roman" w:cs="Times New Roman"/>
        </w:rPr>
        <w:t>12</w:t>
      </w:r>
      <w:r w:rsidR="00741A1A" w:rsidRPr="00F92D56">
        <w:rPr>
          <w:rFonts w:ascii="Times New Roman" w:hAnsi="Times New Roman" w:cs="Times New Roman"/>
        </w:rPr>
        <w:t>.202</w:t>
      </w:r>
      <w:r w:rsidR="00F16FF5" w:rsidRPr="00F92D56">
        <w:rPr>
          <w:rFonts w:ascii="Times New Roman" w:hAnsi="Times New Roman" w:cs="Times New Roman"/>
        </w:rPr>
        <w:t>4</w:t>
      </w:r>
      <w:r w:rsidR="00741A1A" w:rsidRPr="00F92D56">
        <w:rPr>
          <w:rFonts w:ascii="Times New Roman" w:hAnsi="Times New Roman" w:cs="Times New Roman"/>
        </w:rPr>
        <w:t xml:space="preserve"> года</w:t>
      </w:r>
      <w:r w:rsidRPr="00F92D56">
        <w:rPr>
          <w:rFonts w:ascii="Times New Roman" w:hAnsi="Times New Roman" w:cs="Times New Roman"/>
        </w:rPr>
        <w:t>.</w:t>
      </w:r>
    </w:p>
    <w:p w:rsidR="00AF2B09" w:rsidRPr="00F92D56" w:rsidRDefault="00AF2B09">
      <w:pPr>
        <w:pStyle w:val="af7"/>
        <w:spacing w:line="276" w:lineRule="auto"/>
        <w:ind w:firstLine="709"/>
        <w:rPr>
          <w:sz w:val="22"/>
          <w:szCs w:val="22"/>
        </w:rPr>
      </w:pPr>
      <w:r w:rsidRPr="00F92D56">
        <w:rPr>
          <w:sz w:val="22"/>
          <w:szCs w:val="22"/>
        </w:rPr>
        <w:t>Истечение срока действия контракта не освобождает Стороны от исполнения обязательств по нему в полном объеме.</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10.2. Срок оказания услуг  по  контракту устанавливается</w:t>
      </w:r>
      <w:r w:rsidR="00903966" w:rsidRPr="00F92D56">
        <w:rPr>
          <w:rFonts w:ascii="Times New Roman" w:hAnsi="Times New Roman" w:cs="Times New Roman"/>
        </w:rPr>
        <w:t>:</w:t>
      </w:r>
      <w:r w:rsidRPr="00F92D56">
        <w:rPr>
          <w:rFonts w:ascii="Times New Roman" w:hAnsi="Times New Roman" w:cs="Times New Roman"/>
        </w:rPr>
        <w:t xml:space="preserve"> с </w:t>
      </w:r>
      <w:r w:rsidR="00741A1A" w:rsidRPr="00F92D56">
        <w:rPr>
          <w:rFonts w:ascii="Times New Roman" w:hAnsi="Times New Roman" w:cs="Times New Roman"/>
        </w:rPr>
        <w:t>0</w:t>
      </w:r>
      <w:r w:rsidR="001E49C3" w:rsidRPr="00F92D56">
        <w:rPr>
          <w:rFonts w:ascii="Times New Roman" w:hAnsi="Times New Roman" w:cs="Times New Roman"/>
        </w:rPr>
        <w:t>2</w:t>
      </w:r>
      <w:r w:rsidR="00741A1A" w:rsidRPr="00F92D56">
        <w:rPr>
          <w:rFonts w:ascii="Times New Roman" w:hAnsi="Times New Roman" w:cs="Times New Roman"/>
        </w:rPr>
        <w:t>.0</w:t>
      </w:r>
      <w:r w:rsidR="001E49C3" w:rsidRPr="00F92D56">
        <w:rPr>
          <w:rFonts w:ascii="Times New Roman" w:hAnsi="Times New Roman" w:cs="Times New Roman"/>
        </w:rPr>
        <w:t>9</w:t>
      </w:r>
      <w:r w:rsidR="00741A1A" w:rsidRPr="00F92D56">
        <w:rPr>
          <w:rFonts w:ascii="Times New Roman" w:hAnsi="Times New Roman" w:cs="Times New Roman"/>
        </w:rPr>
        <w:t>.202</w:t>
      </w:r>
      <w:r w:rsidR="00F16FF5" w:rsidRPr="00F92D56">
        <w:rPr>
          <w:rFonts w:ascii="Times New Roman" w:hAnsi="Times New Roman" w:cs="Times New Roman"/>
        </w:rPr>
        <w:t>4</w:t>
      </w:r>
      <w:r w:rsidR="00741A1A" w:rsidRPr="00F92D56">
        <w:rPr>
          <w:rFonts w:ascii="Times New Roman" w:hAnsi="Times New Roman" w:cs="Times New Roman"/>
        </w:rPr>
        <w:t xml:space="preserve"> года по 3</w:t>
      </w:r>
      <w:r w:rsidR="009937AA" w:rsidRPr="00F92D56">
        <w:rPr>
          <w:rFonts w:ascii="Times New Roman" w:hAnsi="Times New Roman" w:cs="Times New Roman"/>
        </w:rPr>
        <w:t>0</w:t>
      </w:r>
      <w:r w:rsidR="00741A1A" w:rsidRPr="00F92D56">
        <w:rPr>
          <w:rFonts w:ascii="Times New Roman" w:hAnsi="Times New Roman" w:cs="Times New Roman"/>
        </w:rPr>
        <w:t>.</w:t>
      </w:r>
      <w:r w:rsidR="001E49C3" w:rsidRPr="00F92D56">
        <w:rPr>
          <w:rFonts w:ascii="Times New Roman" w:hAnsi="Times New Roman" w:cs="Times New Roman"/>
        </w:rPr>
        <w:t>12</w:t>
      </w:r>
      <w:r w:rsidR="00741A1A" w:rsidRPr="00F92D56">
        <w:rPr>
          <w:rFonts w:ascii="Times New Roman" w:hAnsi="Times New Roman" w:cs="Times New Roman"/>
        </w:rPr>
        <w:t>.202</w:t>
      </w:r>
      <w:r w:rsidR="00F16FF5" w:rsidRPr="00F92D56">
        <w:rPr>
          <w:rFonts w:ascii="Times New Roman" w:hAnsi="Times New Roman" w:cs="Times New Roman"/>
        </w:rPr>
        <w:t>4</w:t>
      </w:r>
      <w:r w:rsidR="00741A1A" w:rsidRPr="00F92D56">
        <w:rPr>
          <w:rFonts w:ascii="Times New Roman" w:hAnsi="Times New Roman" w:cs="Times New Roman"/>
        </w:rPr>
        <w:t xml:space="preserve"> года</w:t>
      </w:r>
      <w:r w:rsidRPr="00F92D56">
        <w:rPr>
          <w:rFonts w:ascii="Times New Roman" w:hAnsi="Times New Roman" w:cs="Times New Roman"/>
        </w:rPr>
        <w:t xml:space="preserve">.  </w:t>
      </w:r>
    </w:p>
    <w:p w:rsidR="00391A0F" w:rsidRPr="00F92D56" w:rsidRDefault="00AF2B09" w:rsidP="00391A0F">
      <w:pPr>
        <w:autoSpaceDE w:val="0"/>
        <w:spacing w:after="0"/>
        <w:ind w:firstLine="539"/>
        <w:jc w:val="both"/>
        <w:rPr>
          <w:rFonts w:ascii="Times New Roman" w:hAnsi="Times New Roman" w:cs="Times New Roman"/>
        </w:rPr>
      </w:pPr>
      <w:r w:rsidRPr="00F92D56">
        <w:rPr>
          <w:rFonts w:ascii="Times New Roman" w:hAnsi="Times New Roman" w:cs="Times New Roman"/>
        </w:rPr>
        <w:t xml:space="preserve">10.3. </w:t>
      </w:r>
      <w:r w:rsidR="00391A0F" w:rsidRPr="00F92D56">
        <w:rPr>
          <w:rFonts w:ascii="Times New Roman" w:hAnsi="Times New Roman" w:cs="Times New Roman"/>
        </w:rPr>
        <w:t>Срок представления отчетной  документации: в срок не позднее 5 дней по истечении календарного месяца</w:t>
      </w:r>
      <w:r w:rsidR="001E49C3" w:rsidRPr="00F92D56">
        <w:rPr>
          <w:rFonts w:ascii="Times New Roman" w:hAnsi="Times New Roman" w:cs="Times New Roman"/>
        </w:rPr>
        <w:t>, а за декабрь 2024 года не позднее 25.12.2024 года.</w:t>
      </w:r>
    </w:p>
    <w:p w:rsidR="001E49C3" w:rsidRPr="00F92D56" w:rsidRDefault="001E49C3" w:rsidP="00391A0F">
      <w:pPr>
        <w:autoSpaceDE w:val="0"/>
        <w:spacing w:after="0"/>
        <w:ind w:firstLine="539"/>
        <w:jc w:val="both"/>
        <w:rPr>
          <w:rFonts w:ascii="Times New Roman" w:hAnsi="Times New Roman" w:cs="Times New Roman"/>
        </w:rPr>
      </w:pPr>
    </w:p>
    <w:p w:rsidR="00AF2B09" w:rsidRPr="00F92D56" w:rsidRDefault="00AF2B09" w:rsidP="00391A0F">
      <w:pPr>
        <w:autoSpaceDE w:val="0"/>
        <w:spacing w:after="0"/>
        <w:ind w:firstLine="539"/>
        <w:jc w:val="center"/>
        <w:rPr>
          <w:rFonts w:ascii="Times New Roman" w:hAnsi="Times New Roman" w:cs="Times New Roman"/>
          <w:b/>
        </w:rPr>
      </w:pPr>
      <w:r w:rsidRPr="00F92D56">
        <w:rPr>
          <w:rFonts w:ascii="Times New Roman" w:hAnsi="Times New Roman" w:cs="Times New Roman"/>
          <w:b/>
        </w:rPr>
        <w:t>11. ПОРЯДОК ИЗМЕНЕНИЯ И РАСТОРЖЕНИЯ КОНТРАКТА</w:t>
      </w:r>
    </w:p>
    <w:p w:rsidR="00D02565" w:rsidRPr="00F92D56" w:rsidRDefault="00D02565" w:rsidP="00391A0F">
      <w:pPr>
        <w:autoSpaceDE w:val="0"/>
        <w:spacing w:after="0"/>
        <w:ind w:firstLine="539"/>
        <w:jc w:val="center"/>
        <w:rPr>
          <w:rFonts w:ascii="Times New Roman" w:hAnsi="Times New Roman" w:cs="Times New Roman"/>
        </w:rPr>
      </w:pPr>
    </w:p>
    <w:p w:rsidR="00AF2B09" w:rsidRPr="00F92D56" w:rsidRDefault="00AF2B09">
      <w:pPr>
        <w:autoSpaceDE w:val="0"/>
        <w:spacing w:after="0"/>
        <w:ind w:firstLine="540"/>
        <w:jc w:val="both"/>
        <w:rPr>
          <w:rFonts w:ascii="Times New Roman" w:hAnsi="Times New Roman" w:cs="Times New Roman"/>
        </w:rPr>
      </w:pPr>
      <w:r w:rsidRPr="00F92D56">
        <w:rPr>
          <w:rFonts w:ascii="Times New Roman" w:hAnsi="Times New Roman" w:cs="Times New Roman"/>
          <w:bCs/>
        </w:rPr>
        <w:t xml:space="preserve">11.1. Контракт может быть изменен по соглашению Сторон при </w:t>
      </w:r>
      <w:r w:rsidRPr="00F92D56">
        <w:rPr>
          <w:rFonts w:ascii="Times New Roman" w:hAnsi="Times New Roman" w:cs="Times New Roman"/>
        </w:rPr>
        <w:t xml:space="preserve">снижении цены контракта без изменения предусмотренных контрактом объема услуги, качества оказываемой услуги и иных условий контракта. </w:t>
      </w:r>
    </w:p>
    <w:p w:rsidR="00AF2B09" w:rsidRPr="00F92D56" w:rsidRDefault="00AF2B09">
      <w:pPr>
        <w:autoSpaceDE w:val="0"/>
        <w:spacing w:after="0"/>
        <w:ind w:firstLine="540"/>
        <w:jc w:val="both"/>
        <w:rPr>
          <w:rFonts w:ascii="Times New Roman" w:hAnsi="Times New Roman" w:cs="Times New Roman"/>
        </w:rPr>
      </w:pPr>
      <w:r w:rsidRPr="00F92D56">
        <w:rPr>
          <w:rFonts w:ascii="Times New Roman" w:hAnsi="Times New Roman" w:cs="Times New Roman"/>
          <w:bCs/>
        </w:rPr>
        <w:t xml:space="preserve">11.2. Заказчик по согласованию с Исполнителем вправе увеличить </w:t>
      </w:r>
      <w:r w:rsidRPr="00F92D56">
        <w:rPr>
          <w:rFonts w:ascii="Times New Roman" w:hAnsi="Times New Roman" w:cs="Times New Roman"/>
        </w:rPr>
        <w:t>или уменьшить предусмотренный контрактом объем услуг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услуги исходя из установленной в контракте цены услуги, но не более чем на десять процентов цены контракта. При уменьшении предусмотренного контрактом объема услуги стороны контракта обязаны уменьшить цену контракта исходя из цены услуги.</w:t>
      </w:r>
    </w:p>
    <w:p w:rsidR="00AF2B09" w:rsidRPr="00F92D56" w:rsidRDefault="00AF2B09">
      <w:pPr>
        <w:autoSpaceDE w:val="0"/>
        <w:spacing w:after="0"/>
        <w:ind w:firstLine="540"/>
        <w:jc w:val="both"/>
        <w:rPr>
          <w:rFonts w:ascii="Times New Roman" w:hAnsi="Times New Roman" w:cs="Times New Roman"/>
        </w:rPr>
      </w:pPr>
      <w:r w:rsidRPr="00F92D56">
        <w:rPr>
          <w:rFonts w:ascii="Times New Roman" w:hAnsi="Times New Roman" w:cs="Times New Roman"/>
          <w:bCs/>
        </w:rPr>
        <w:t xml:space="preserve">11.3. При исполнении контракта по согласованию Заказчика с Исполнителем допускается оказание услуг, качество и иные характеристики (потребительские свойства) которых являются улучшенными по сравнению с качеством и соответствующими характеристиками, указанными в контракте. </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bCs/>
        </w:rPr>
        <w:t xml:space="preserve">11.4. </w:t>
      </w:r>
      <w:r w:rsidRPr="00F92D56">
        <w:rPr>
          <w:rFonts w:ascii="Times New Roman" w:hAnsi="Times New Roman" w:cs="Times New Roman"/>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AF2B09" w:rsidRPr="00F92D56" w:rsidRDefault="00AF2B09">
      <w:pPr>
        <w:widowControl w:val="0"/>
        <w:autoSpaceDE w:val="0"/>
        <w:spacing w:after="0"/>
        <w:ind w:firstLine="567"/>
        <w:jc w:val="both"/>
        <w:rPr>
          <w:rFonts w:ascii="Times New Roman" w:hAnsi="Times New Roman" w:cs="Times New Roman"/>
        </w:rPr>
      </w:pPr>
      <w:r w:rsidRPr="00F92D56">
        <w:rPr>
          <w:rFonts w:ascii="Times New Roman" w:hAnsi="Times New Roman" w:cs="Times New Roman"/>
        </w:rPr>
        <w:t>11.5. Расторжение контракта по соглашению Сторон производится путем подписания соответствующего соглашения после выверки объемов выполненных работ и проведения взаиморасчетов.</w:t>
      </w:r>
    </w:p>
    <w:p w:rsidR="00AF2B09" w:rsidRPr="00F92D56" w:rsidRDefault="00AF2B09">
      <w:pPr>
        <w:widowControl w:val="0"/>
        <w:autoSpaceDE w:val="0"/>
        <w:spacing w:after="0"/>
        <w:ind w:firstLine="567"/>
        <w:jc w:val="both"/>
        <w:rPr>
          <w:rFonts w:ascii="Times New Roman" w:hAnsi="Times New Roman" w:cs="Times New Roman"/>
        </w:rPr>
      </w:pPr>
      <w:r w:rsidRPr="00F92D56">
        <w:rPr>
          <w:rFonts w:ascii="Times New Roman" w:hAnsi="Times New Roman" w:cs="Times New Roman"/>
        </w:rPr>
        <w:t>11.6.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AF2B09" w:rsidRPr="00F92D56" w:rsidRDefault="00AF2B09">
      <w:pPr>
        <w:widowControl w:val="0"/>
        <w:autoSpaceDE w:val="0"/>
        <w:spacing w:after="0"/>
        <w:ind w:firstLine="567"/>
        <w:jc w:val="both"/>
        <w:rPr>
          <w:rFonts w:ascii="Times New Roman" w:hAnsi="Times New Roman" w:cs="Times New Roman"/>
        </w:rPr>
      </w:pPr>
      <w:r w:rsidRPr="00F92D56">
        <w:rPr>
          <w:rFonts w:ascii="Times New Roman" w:hAnsi="Times New Roman" w:cs="Times New Roman"/>
        </w:rPr>
        <w:t>11.7. Контракт заключается и исполняется на условиях документации о закупке.</w:t>
      </w:r>
    </w:p>
    <w:p w:rsidR="00AF2B09" w:rsidRPr="00F92D56" w:rsidRDefault="00AF2B09">
      <w:pPr>
        <w:widowControl w:val="0"/>
        <w:autoSpaceDE w:val="0"/>
        <w:spacing w:after="0"/>
        <w:ind w:firstLine="567"/>
        <w:jc w:val="both"/>
        <w:rPr>
          <w:rFonts w:ascii="Times New Roman" w:hAnsi="Times New Roman" w:cs="Times New Roman"/>
        </w:rPr>
      </w:pPr>
      <w:r w:rsidRPr="00F92D56">
        <w:rPr>
          <w:rFonts w:ascii="Times New Roman" w:hAnsi="Times New Roman" w:cs="Times New Roman"/>
        </w:rPr>
        <w:t>11.8. Исполнитель обязуется обеспечить конфиденциальность любой информации и данных, предоставляемых в связи с исполнением контракта, не раскрывать и не разглашать третьим лицам в целом или частично факты и информацию без предварительного письменного согласия Заказчика. Исполнитель обязуется не использовать факты или информацию, полученные при исполнении контракта, для любых целей без предварительного согласия Заказчика.</w:t>
      </w:r>
    </w:p>
    <w:p w:rsidR="00AF2B09" w:rsidRPr="00F92D56" w:rsidRDefault="00AF2B09">
      <w:pPr>
        <w:widowControl w:val="0"/>
        <w:autoSpaceDE w:val="0"/>
        <w:spacing w:after="0"/>
        <w:ind w:firstLine="567"/>
        <w:jc w:val="both"/>
        <w:rPr>
          <w:rFonts w:ascii="Times New Roman" w:hAnsi="Times New Roman" w:cs="Times New Roman"/>
        </w:rPr>
      </w:pPr>
      <w:r w:rsidRPr="00F92D56">
        <w:rPr>
          <w:rFonts w:ascii="Times New Roman" w:hAnsi="Times New Roman" w:cs="Times New Roman"/>
        </w:rPr>
        <w:t>Обязательства конфиденциальности, возложенные на Исполнителя контрактом, не распространяются на общедоступную информацию.</w:t>
      </w:r>
    </w:p>
    <w:p w:rsidR="00AF2B09" w:rsidRPr="00F92D56" w:rsidRDefault="00AF2B09">
      <w:pPr>
        <w:widowControl w:val="0"/>
        <w:autoSpaceDE w:val="0"/>
        <w:spacing w:after="0"/>
        <w:ind w:firstLine="567"/>
        <w:jc w:val="both"/>
        <w:rPr>
          <w:rFonts w:ascii="Times New Roman" w:hAnsi="Times New Roman" w:cs="Times New Roman"/>
        </w:rPr>
      </w:pPr>
      <w:r w:rsidRPr="00F92D56">
        <w:rPr>
          <w:rFonts w:ascii="Times New Roman" w:hAnsi="Times New Roman" w:cs="Times New Roman"/>
        </w:rPr>
        <w:t>Исполнитель обеспечивает конфиденциальность персональных данных и их безопасность при обработке в соответствии с законодательством о персональных данных, а также иных сведений, составляющих тайну в соответствии с действующим законодательством, в случае, если при исполнении обязательств по контракту требуется доступ к таким данным или такие данные стали известными в процессе исполнения обязательств, предусмотренных контрактом.</w:t>
      </w:r>
    </w:p>
    <w:p w:rsidR="00AF2B09" w:rsidRPr="00F92D56" w:rsidRDefault="00AF2B09">
      <w:pPr>
        <w:autoSpaceDE w:val="0"/>
        <w:spacing w:after="0"/>
        <w:ind w:firstLine="539"/>
        <w:jc w:val="both"/>
        <w:rPr>
          <w:rFonts w:ascii="Times New Roman" w:hAnsi="Times New Roman" w:cs="Times New Roman"/>
        </w:rPr>
      </w:pPr>
      <w:r w:rsidRPr="00F92D56">
        <w:rPr>
          <w:rFonts w:ascii="Times New Roman" w:hAnsi="Times New Roman" w:cs="Times New Roman"/>
        </w:rPr>
        <w:t xml:space="preserve">11.9. Изменения оформляются в письменном виде путем подписания Сторонами дополнительных соглашений к контракту. Все Приложения и дополнительные соглашения являются неотъемлемой частью контракта. </w:t>
      </w:r>
    </w:p>
    <w:p w:rsidR="00D02565" w:rsidRPr="00F92D56" w:rsidRDefault="00D02565">
      <w:pPr>
        <w:autoSpaceDE w:val="0"/>
        <w:spacing w:after="0"/>
        <w:ind w:firstLine="539"/>
        <w:jc w:val="both"/>
        <w:rPr>
          <w:rFonts w:ascii="Times New Roman" w:hAnsi="Times New Roman" w:cs="Times New Roman"/>
        </w:rPr>
      </w:pPr>
    </w:p>
    <w:p w:rsidR="00F92D56" w:rsidRDefault="00F92D56">
      <w:pPr>
        <w:autoSpaceDE w:val="0"/>
        <w:spacing w:after="0"/>
        <w:ind w:firstLine="539"/>
        <w:jc w:val="center"/>
        <w:rPr>
          <w:rFonts w:ascii="Times New Roman" w:hAnsi="Times New Roman" w:cs="Times New Roman"/>
          <w:b/>
        </w:rPr>
      </w:pPr>
    </w:p>
    <w:p w:rsidR="00F92D56" w:rsidRDefault="00F92D56">
      <w:pPr>
        <w:autoSpaceDE w:val="0"/>
        <w:spacing w:after="0"/>
        <w:ind w:firstLine="539"/>
        <w:jc w:val="center"/>
        <w:rPr>
          <w:rFonts w:ascii="Times New Roman" w:hAnsi="Times New Roman" w:cs="Times New Roman"/>
          <w:b/>
        </w:rPr>
      </w:pPr>
    </w:p>
    <w:p w:rsidR="00AF2B09" w:rsidRPr="00F92D56" w:rsidRDefault="00AF2B09">
      <w:pPr>
        <w:autoSpaceDE w:val="0"/>
        <w:spacing w:after="0"/>
        <w:ind w:firstLine="539"/>
        <w:jc w:val="center"/>
        <w:rPr>
          <w:rFonts w:ascii="Times New Roman" w:hAnsi="Times New Roman" w:cs="Times New Roman"/>
        </w:rPr>
      </w:pPr>
      <w:r w:rsidRPr="00F92D56">
        <w:rPr>
          <w:rFonts w:ascii="Times New Roman" w:hAnsi="Times New Roman" w:cs="Times New Roman"/>
          <w:b/>
        </w:rPr>
        <w:lastRenderedPageBreak/>
        <w:t>12. ПРОЧИЕ УСЛОВИЯ</w:t>
      </w:r>
    </w:p>
    <w:p w:rsidR="00AF2B09" w:rsidRPr="00F92D56" w:rsidRDefault="00AF2B09">
      <w:pPr>
        <w:pStyle w:val="af5"/>
        <w:spacing w:before="0" w:after="0" w:line="276" w:lineRule="auto"/>
        <w:ind w:firstLine="567"/>
        <w:jc w:val="both"/>
        <w:rPr>
          <w:sz w:val="22"/>
          <w:szCs w:val="22"/>
        </w:rPr>
      </w:pPr>
      <w:r w:rsidRPr="00F92D56">
        <w:rPr>
          <w:sz w:val="22"/>
          <w:szCs w:val="22"/>
        </w:rPr>
        <w:t>12.1. Во всем остальном, что не предусмотрено настоящим контрактом, стороны руководствуются действующим законодательством Российской Федерации.</w:t>
      </w:r>
    </w:p>
    <w:p w:rsidR="00903966" w:rsidRPr="00F92D56" w:rsidRDefault="00AF2B09" w:rsidP="00903966">
      <w:pPr>
        <w:autoSpaceDE w:val="0"/>
        <w:autoSpaceDN w:val="0"/>
        <w:adjustRightInd w:val="0"/>
        <w:spacing w:after="0"/>
        <w:ind w:firstLine="567"/>
        <w:jc w:val="both"/>
        <w:rPr>
          <w:rFonts w:ascii="Times New Roman" w:hAnsi="Times New Roman" w:cs="Times New Roman"/>
        </w:rPr>
      </w:pPr>
      <w:r w:rsidRPr="00F92D56">
        <w:rPr>
          <w:rFonts w:ascii="Times New Roman" w:hAnsi="Times New Roman" w:cs="Times New Roman"/>
        </w:rPr>
        <w:t>12.</w:t>
      </w:r>
      <w:r w:rsidR="000C2FBB" w:rsidRPr="00F92D56">
        <w:rPr>
          <w:rFonts w:ascii="Times New Roman" w:hAnsi="Times New Roman" w:cs="Times New Roman"/>
        </w:rPr>
        <w:t>2</w:t>
      </w:r>
      <w:r w:rsidRPr="00F92D56">
        <w:rPr>
          <w:rFonts w:ascii="Times New Roman" w:hAnsi="Times New Roman" w:cs="Times New Roman"/>
        </w:rPr>
        <w:t xml:space="preserve">.  </w:t>
      </w:r>
      <w:r w:rsidR="00903966" w:rsidRPr="00F92D56">
        <w:rPr>
          <w:rFonts w:ascii="Times New Roman" w:hAnsi="Times New Roman" w:cs="Times New Roman"/>
        </w:rPr>
        <w:t xml:space="preserve">Места исполнения контракта:  </w:t>
      </w:r>
    </w:p>
    <w:p w:rsidR="00903966" w:rsidRPr="00F92D56" w:rsidRDefault="00903966" w:rsidP="00903966">
      <w:pPr>
        <w:pStyle w:val="af9"/>
        <w:tabs>
          <w:tab w:val="left" w:pos="7050"/>
        </w:tabs>
        <w:spacing w:after="0" w:line="240" w:lineRule="auto"/>
        <w:jc w:val="both"/>
        <w:rPr>
          <w:rFonts w:ascii="Times New Roman" w:hAnsi="Times New Roman" w:cs="Times New Roman"/>
          <w:lang w:val="ru-RU"/>
        </w:rPr>
      </w:pPr>
      <w:r w:rsidRPr="00F92D56">
        <w:rPr>
          <w:rFonts w:ascii="Times New Roman" w:hAnsi="Times New Roman" w:cs="Times New Roman"/>
          <w:lang w:val="ru-RU"/>
        </w:rPr>
        <w:t xml:space="preserve">- 446870, Самарская область, </w:t>
      </w:r>
      <w:proofErr w:type="spellStart"/>
      <w:r w:rsidRPr="00F92D56">
        <w:rPr>
          <w:rFonts w:ascii="Times New Roman" w:hAnsi="Times New Roman" w:cs="Times New Roman"/>
          <w:lang w:val="ru-RU"/>
        </w:rPr>
        <w:t>Елховский</w:t>
      </w:r>
      <w:proofErr w:type="spellEnd"/>
      <w:r w:rsidRPr="00F92D56">
        <w:rPr>
          <w:rFonts w:ascii="Times New Roman" w:hAnsi="Times New Roman" w:cs="Times New Roman"/>
          <w:lang w:val="ru-RU"/>
        </w:rPr>
        <w:t xml:space="preserve"> район, </w:t>
      </w:r>
      <w:proofErr w:type="spellStart"/>
      <w:r w:rsidRPr="00F92D56">
        <w:rPr>
          <w:rFonts w:ascii="Times New Roman" w:hAnsi="Times New Roman" w:cs="Times New Roman"/>
          <w:lang w:val="ru-RU"/>
        </w:rPr>
        <w:t>с.Елховка</w:t>
      </w:r>
      <w:proofErr w:type="spellEnd"/>
      <w:r w:rsidRPr="00F92D56">
        <w:rPr>
          <w:rFonts w:ascii="Times New Roman" w:hAnsi="Times New Roman" w:cs="Times New Roman"/>
          <w:lang w:val="ru-RU"/>
        </w:rPr>
        <w:t>, ул.Школьная,8А;</w:t>
      </w:r>
    </w:p>
    <w:p w:rsidR="00903966" w:rsidRPr="00F92D56" w:rsidRDefault="00903966" w:rsidP="00903966">
      <w:pPr>
        <w:pStyle w:val="af9"/>
        <w:tabs>
          <w:tab w:val="left" w:pos="7050"/>
        </w:tabs>
        <w:spacing w:after="0" w:line="240" w:lineRule="auto"/>
        <w:jc w:val="both"/>
        <w:rPr>
          <w:rFonts w:ascii="Times New Roman" w:hAnsi="Times New Roman" w:cs="Times New Roman"/>
          <w:lang w:val="ru-RU"/>
        </w:rPr>
      </w:pPr>
      <w:r w:rsidRPr="00F92D56">
        <w:rPr>
          <w:rFonts w:ascii="Times New Roman" w:hAnsi="Times New Roman" w:cs="Times New Roman"/>
          <w:lang w:val="ru-RU"/>
        </w:rPr>
        <w:t xml:space="preserve">- 446873, Самарская область, </w:t>
      </w:r>
      <w:proofErr w:type="spellStart"/>
      <w:r w:rsidRPr="00F92D56">
        <w:rPr>
          <w:rFonts w:ascii="Times New Roman" w:hAnsi="Times New Roman" w:cs="Times New Roman"/>
          <w:lang w:val="ru-RU"/>
        </w:rPr>
        <w:t>Елховский</w:t>
      </w:r>
      <w:proofErr w:type="spellEnd"/>
      <w:r w:rsidRPr="00F92D56">
        <w:rPr>
          <w:rFonts w:ascii="Times New Roman" w:hAnsi="Times New Roman" w:cs="Times New Roman"/>
          <w:lang w:val="ru-RU"/>
        </w:rPr>
        <w:t xml:space="preserve"> район, с. </w:t>
      </w:r>
      <w:proofErr w:type="spellStart"/>
      <w:r w:rsidRPr="00F92D56">
        <w:rPr>
          <w:rFonts w:ascii="Times New Roman" w:hAnsi="Times New Roman" w:cs="Times New Roman"/>
          <w:lang w:val="ru-RU"/>
        </w:rPr>
        <w:t>Борма</w:t>
      </w:r>
      <w:proofErr w:type="spellEnd"/>
      <w:r w:rsidRPr="00F92D56">
        <w:rPr>
          <w:rFonts w:ascii="Times New Roman" w:hAnsi="Times New Roman" w:cs="Times New Roman"/>
          <w:lang w:val="ru-RU"/>
        </w:rPr>
        <w:t>, ул. Школьная, 71;</w:t>
      </w:r>
    </w:p>
    <w:p w:rsidR="00903966" w:rsidRPr="00F92D56" w:rsidRDefault="00903966" w:rsidP="00903966">
      <w:pPr>
        <w:autoSpaceDE w:val="0"/>
        <w:autoSpaceDN w:val="0"/>
        <w:adjustRightInd w:val="0"/>
        <w:spacing w:after="0"/>
        <w:jc w:val="both"/>
        <w:rPr>
          <w:rFonts w:ascii="Times New Roman" w:hAnsi="Times New Roman" w:cs="Times New Roman"/>
        </w:rPr>
      </w:pPr>
      <w:r w:rsidRPr="00F92D56">
        <w:rPr>
          <w:rFonts w:ascii="Times New Roman" w:hAnsi="Times New Roman" w:cs="Times New Roman"/>
        </w:rPr>
        <w:t xml:space="preserve">- 446876, Самарская область, </w:t>
      </w:r>
      <w:proofErr w:type="spellStart"/>
      <w:r w:rsidRPr="00F92D56">
        <w:rPr>
          <w:rFonts w:ascii="Times New Roman" w:hAnsi="Times New Roman" w:cs="Times New Roman"/>
        </w:rPr>
        <w:t>Елховский</w:t>
      </w:r>
      <w:proofErr w:type="spellEnd"/>
      <w:r w:rsidRPr="00F92D56">
        <w:rPr>
          <w:rFonts w:ascii="Times New Roman" w:hAnsi="Times New Roman" w:cs="Times New Roman"/>
        </w:rPr>
        <w:t xml:space="preserve"> район, с. Мулловка, ул.</w:t>
      </w:r>
      <w:r w:rsidR="00100CD8" w:rsidRPr="00F92D56">
        <w:rPr>
          <w:rFonts w:ascii="Times New Roman" w:hAnsi="Times New Roman" w:cs="Times New Roman"/>
        </w:rPr>
        <w:t xml:space="preserve"> </w:t>
      </w:r>
      <w:r w:rsidRPr="00F92D56">
        <w:rPr>
          <w:rFonts w:ascii="Times New Roman" w:hAnsi="Times New Roman" w:cs="Times New Roman"/>
        </w:rPr>
        <w:t>Школьная, 43</w:t>
      </w:r>
    </w:p>
    <w:p w:rsidR="00AF2B09" w:rsidRPr="00F92D56" w:rsidRDefault="00AF2B09">
      <w:pPr>
        <w:autoSpaceDE w:val="0"/>
        <w:spacing w:after="0"/>
        <w:ind w:firstLine="567"/>
        <w:jc w:val="both"/>
        <w:rPr>
          <w:rFonts w:ascii="Times New Roman" w:hAnsi="Times New Roman" w:cs="Times New Roman"/>
        </w:rPr>
      </w:pPr>
      <w:r w:rsidRPr="00F92D56">
        <w:rPr>
          <w:rFonts w:ascii="Times New Roman" w:hAnsi="Times New Roman" w:cs="Times New Roman"/>
        </w:rPr>
        <w:t>12.</w:t>
      </w:r>
      <w:r w:rsidR="000C2FBB" w:rsidRPr="00F92D56">
        <w:rPr>
          <w:rFonts w:ascii="Times New Roman" w:hAnsi="Times New Roman" w:cs="Times New Roman"/>
        </w:rPr>
        <w:t>3</w:t>
      </w:r>
      <w:r w:rsidRPr="00F92D56">
        <w:rPr>
          <w:rFonts w:ascii="Times New Roman" w:hAnsi="Times New Roman" w:cs="Times New Roman"/>
        </w:rPr>
        <w:t>. Неотъемлемыми частями настоящего контракта являются:</w:t>
      </w:r>
    </w:p>
    <w:p w:rsidR="00AF2B09" w:rsidRPr="00F92D56" w:rsidRDefault="00AF2B09">
      <w:pPr>
        <w:pStyle w:val="af7"/>
        <w:numPr>
          <w:ilvl w:val="0"/>
          <w:numId w:val="1"/>
        </w:numPr>
        <w:tabs>
          <w:tab w:val="left" w:pos="1134"/>
        </w:tabs>
        <w:spacing w:line="276" w:lineRule="auto"/>
        <w:ind w:left="1134" w:firstLine="567"/>
        <w:rPr>
          <w:sz w:val="22"/>
          <w:szCs w:val="22"/>
        </w:rPr>
      </w:pPr>
      <w:r w:rsidRPr="00F92D56">
        <w:rPr>
          <w:sz w:val="22"/>
          <w:szCs w:val="22"/>
        </w:rPr>
        <w:t xml:space="preserve">Техническое задание </w:t>
      </w:r>
      <w:r w:rsidRPr="00F92D56">
        <w:rPr>
          <w:sz w:val="22"/>
          <w:szCs w:val="22"/>
          <w:lang w:val="ru-RU"/>
        </w:rPr>
        <w:t>(</w:t>
      </w:r>
      <w:r w:rsidRPr="00F92D56">
        <w:rPr>
          <w:sz w:val="22"/>
          <w:szCs w:val="22"/>
        </w:rPr>
        <w:t>Приложение 1);</w:t>
      </w:r>
    </w:p>
    <w:p w:rsidR="000C2FBB" w:rsidRPr="00F92D56" w:rsidRDefault="000C2FBB">
      <w:pPr>
        <w:pStyle w:val="af7"/>
        <w:numPr>
          <w:ilvl w:val="0"/>
          <w:numId w:val="1"/>
        </w:numPr>
        <w:tabs>
          <w:tab w:val="left" w:pos="1134"/>
        </w:tabs>
        <w:spacing w:line="276" w:lineRule="auto"/>
        <w:ind w:left="1134" w:firstLine="567"/>
        <w:rPr>
          <w:sz w:val="22"/>
          <w:szCs w:val="22"/>
        </w:rPr>
      </w:pPr>
      <w:r w:rsidRPr="00F92D56">
        <w:rPr>
          <w:sz w:val="22"/>
          <w:szCs w:val="22"/>
          <w:lang w:val="ru-RU"/>
        </w:rPr>
        <w:t xml:space="preserve">Спецификация </w:t>
      </w:r>
      <w:r w:rsidR="00AF2B09" w:rsidRPr="00F92D56">
        <w:rPr>
          <w:sz w:val="22"/>
          <w:szCs w:val="22"/>
        </w:rPr>
        <w:t>(Приложение 2)</w:t>
      </w:r>
      <w:r w:rsidRPr="00F92D56">
        <w:rPr>
          <w:sz w:val="22"/>
          <w:szCs w:val="22"/>
          <w:lang w:val="ru-RU"/>
        </w:rPr>
        <w:t>;</w:t>
      </w:r>
    </w:p>
    <w:p w:rsidR="000C2FBB" w:rsidRPr="00F92D56" w:rsidRDefault="000C2FBB">
      <w:pPr>
        <w:pStyle w:val="af7"/>
        <w:numPr>
          <w:ilvl w:val="0"/>
          <w:numId w:val="1"/>
        </w:numPr>
        <w:tabs>
          <w:tab w:val="left" w:pos="1134"/>
        </w:tabs>
        <w:spacing w:line="276" w:lineRule="auto"/>
        <w:ind w:left="1134" w:firstLine="567"/>
        <w:rPr>
          <w:sz w:val="22"/>
          <w:szCs w:val="22"/>
        </w:rPr>
      </w:pPr>
      <w:r w:rsidRPr="00F92D56">
        <w:rPr>
          <w:sz w:val="22"/>
          <w:szCs w:val="22"/>
          <w:lang w:val="ru-RU"/>
        </w:rPr>
        <w:t>Акт сдачи-приемки оказанных услуг</w:t>
      </w:r>
      <w:r w:rsidR="00AB311B" w:rsidRPr="00F92D56">
        <w:rPr>
          <w:sz w:val="22"/>
          <w:szCs w:val="22"/>
          <w:lang w:val="ru-RU"/>
        </w:rPr>
        <w:t xml:space="preserve"> (Приложение 3)</w:t>
      </w:r>
      <w:r w:rsidRPr="00F92D56">
        <w:rPr>
          <w:sz w:val="22"/>
          <w:szCs w:val="22"/>
          <w:lang w:val="ru-RU"/>
        </w:rPr>
        <w:t>;</w:t>
      </w:r>
    </w:p>
    <w:p w:rsidR="00AF2B09" w:rsidRPr="00F92D56" w:rsidRDefault="000C2FBB">
      <w:pPr>
        <w:pStyle w:val="af7"/>
        <w:numPr>
          <w:ilvl w:val="0"/>
          <w:numId w:val="1"/>
        </w:numPr>
        <w:tabs>
          <w:tab w:val="left" w:pos="1134"/>
        </w:tabs>
        <w:spacing w:line="276" w:lineRule="auto"/>
        <w:ind w:left="1134" w:firstLine="567"/>
        <w:rPr>
          <w:sz w:val="22"/>
          <w:szCs w:val="22"/>
        </w:rPr>
      </w:pPr>
      <w:r w:rsidRPr="00F92D56">
        <w:rPr>
          <w:sz w:val="22"/>
          <w:szCs w:val="22"/>
          <w:lang w:val="ru-RU"/>
        </w:rPr>
        <w:t>Примерное 10-ти дневное меню</w:t>
      </w:r>
      <w:r w:rsidR="00AB311B" w:rsidRPr="00F92D56">
        <w:rPr>
          <w:sz w:val="22"/>
          <w:szCs w:val="22"/>
          <w:lang w:val="ru-RU"/>
        </w:rPr>
        <w:t xml:space="preserve"> (Приложение 4)</w:t>
      </w:r>
      <w:r w:rsidRPr="00F92D56">
        <w:rPr>
          <w:sz w:val="22"/>
          <w:szCs w:val="22"/>
          <w:lang w:val="ru-RU"/>
        </w:rPr>
        <w:t>.</w:t>
      </w:r>
    </w:p>
    <w:p w:rsidR="00AF2B09" w:rsidRPr="00F92D56" w:rsidRDefault="00AF2B09">
      <w:pPr>
        <w:spacing w:after="0"/>
        <w:jc w:val="center"/>
        <w:rPr>
          <w:rFonts w:ascii="Times New Roman" w:hAnsi="Times New Roman" w:cs="Times New Roman"/>
          <w:b/>
          <w:i/>
        </w:rPr>
      </w:pPr>
    </w:p>
    <w:p w:rsidR="00AF2B09" w:rsidRPr="00F92D56" w:rsidRDefault="00AF2B09">
      <w:pPr>
        <w:spacing w:after="0"/>
        <w:jc w:val="center"/>
        <w:rPr>
          <w:rFonts w:ascii="Times New Roman" w:hAnsi="Times New Roman" w:cs="Times New Roman"/>
          <w:b/>
        </w:rPr>
      </w:pPr>
      <w:r w:rsidRPr="00F92D56">
        <w:rPr>
          <w:rFonts w:ascii="Times New Roman" w:hAnsi="Times New Roman" w:cs="Times New Roman"/>
          <w:b/>
        </w:rPr>
        <w:t>13. ЮРИДИЧЕСКИЕ АДРЕСА И БАНКОВСКИЕ РЕКВИЗИТЫ СТОРОН</w:t>
      </w:r>
    </w:p>
    <w:p w:rsidR="00AF2B09" w:rsidRPr="00F92D56" w:rsidRDefault="00AF2B09">
      <w:pPr>
        <w:autoSpaceDE w:val="0"/>
        <w:spacing w:after="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4678"/>
      </w:tblGrid>
      <w:tr w:rsidR="009618EA" w:rsidRPr="009618EA" w:rsidTr="0057431A">
        <w:tc>
          <w:tcPr>
            <w:tcW w:w="5920" w:type="dxa"/>
            <w:tcBorders>
              <w:bottom w:val="single" w:sz="4" w:space="0" w:color="auto"/>
            </w:tcBorders>
          </w:tcPr>
          <w:p w:rsidR="009618EA" w:rsidRPr="009618EA" w:rsidRDefault="009618EA" w:rsidP="00D947D6">
            <w:r w:rsidRPr="00D947D6">
              <w:rPr>
                <w:rFonts w:ascii="Times New Roman" w:hAnsi="Times New Roman"/>
                <w:b/>
              </w:rPr>
              <w:t xml:space="preserve">                 Заказчик</w:t>
            </w:r>
          </w:p>
        </w:tc>
        <w:tc>
          <w:tcPr>
            <w:tcW w:w="4678" w:type="dxa"/>
          </w:tcPr>
          <w:p w:rsidR="009618EA" w:rsidRPr="00D947D6" w:rsidRDefault="009618EA" w:rsidP="00D947D6">
            <w:pPr>
              <w:pStyle w:val="af3"/>
              <w:tabs>
                <w:tab w:val="clear" w:pos="4677"/>
                <w:tab w:val="clear" w:pos="9355"/>
                <w:tab w:val="left" w:pos="1875"/>
              </w:tabs>
              <w:rPr>
                <w:rFonts w:cs="Calibri"/>
                <w:lang w:val="ru-RU"/>
              </w:rPr>
            </w:pPr>
            <w:r w:rsidRPr="00D947D6">
              <w:rPr>
                <w:rFonts w:ascii="Times New Roman" w:hAnsi="Times New Roman" w:cs="Calibri"/>
                <w:b/>
                <w:lang w:val="ru-RU"/>
              </w:rPr>
              <w:t xml:space="preserve">                       Исполнитель</w:t>
            </w:r>
          </w:p>
        </w:tc>
      </w:tr>
      <w:tr w:rsidR="009618EA" w:rsidRPr="009618EA" w:rsidTr="0057431A">
        <w:tc>
          <w:tcPr>
            <w:tcW w:w="5920" w:type="dxa"/>
          </w:tcPr>
          <w:p w:rsidR="00903966" w:rsidRPr="00E125DF" w:rsidRDefault="009618EA" w:rsidP="00903966">
            <w:pPr>
              <w:spacing w:after="0" w:line="240" w:lineRule="auto"/>
              <w:rPr>
                <w:rFonts w:ascii="Times New Roman" w:hAnsi="Times New Roman"/>
                <w:sz w:val="23"/>
                <w:szCs w:val="23"/>
              </w:rPr>
            </w:pPr>
            <w:r w:rsidRPr="00D947D6">
              <w:rPr>
                <w:rFonts w:ascii="Times New Roman" w:hAnsi="Times New Roman"/>
              </w:rPr>
              <w:t xml:space="preserve"> </w:t>
            </w:r>
            <w:r w:rsidR="00903966" w:rsidRPr="00E125DF">
              <w:rPr>
                <w:rFonts w:ascii="Times New Roman" w:hAnsi="Times New Roman"/>
                <w:sz w:val="23"/>
                <w:szCs w:val="23"/>
              </w:rPr>
              <w:t xml:space="preserve">государственное бюджетное общеобразовательное учреждение Самарской области средняя общеобразовательная школа имени Героя Советского Союза Матвея Никифоровича Заводского с. Елховка муниципального района </w:t>
            </w:r>
            <w:proofErr w:type="spellStart"/>
            <w:r w:rsidR="00903966" w:rsidRPr="00E125DF">
              <w:rPr>
                <w:rFonts w:ascii="Times New Roman" w:hAnsi="Times New Roman"/>
                <w:sz w:val="23"/>
                <w:szCs w:val="23"/>
              </w:rPr>
              <w:t>Елховский</w:t>
            </w:r>
            <w:proofErr w:type="spellEnd"/>
            <w:r w:rsidR="00903966" w:rsidRPr="00E125DF">
              <w:rPr>
                <w:rFonts w:ascii="Times New Roman" w:hAnsi="Times New Roman"/>
                <w:sz w:val="23"/>
                <w:szCs w:val="23"/>
              </w:rPr>
              <w:t xml:space="preserve"> Самарской области (ГБОУ СОШ </w:t>
            </w:r>
            <w:proofErr w:type="spellStart"/>
            <w:r w:rsidR="00903966" w:rsidRPr="00E125DF">
              <w:rPr>
                <w:rFonts w:ascii="Times New Roman" w:hAnsi="Times New Roman"/>
                <w:sz w:val="23"/>
                <w:szCs w:val="23"/>
              </w:rPr>
              <w:t>им.М.Н.Заводского</w:t>
            </w:r>
            <w:proofErr w:type="spellEnd"/>
            <w:r w:rsidR="00903966" w:rsidRPr="00E125DF">
              <w:rPr>
                <w:rFonts w:ascii="Times New Roman" w:hAnsi="Times New Roman"/>
                <w:sz w:val="23"/>
                <w:szCs w:val="23"/>
              </w:rPr>
              <w:t xml:space="preserve"> </w:t>
            </w:r>
            <w:proofErr w:type="spellStart"/>
            <w:r w:rsidR="00903966" w:rsidRPr="00E125DF">
              <w:rPr>
                <w:rFonts w:ascii="Times New Roman" w:hAnsi="Times New Roman"/>
                <w:sz w:val="23"/>
                <w:szCs w:val="23"/>
              </w:rPr>
              <w:t>с.Елховка</w:t>
            </w:r>
            <w:proofErr w:type="spellEnd"/>
            <w:r w:rsidR="00903966" w:rsidRPr="00E125DF">
              <w:rPr>
                <w:rFonts w:ascii="Times New Roman" w:hAnsi="Times New Roman"/>
                <w:sz w:val="23"/>
                <w:szCs w:val="23"/>
              </w:rPr>
              <w:t>)</w:t>
            </w:r>
          </w:p>
          <w:p w:rsidR="00903966" w:rsidRDefault="00903966" w:rsidP="00903966">
            <w:pPr>
              <w:spacing w:after="0" w:line="240" w:lineRule="auto"/>
              <w:rPr>
                <w:rFonts w:ascii="Times New Roman" w:hAnsi="Times New Roman"/>
                <w:sz w:val="23"/>
                <w:szCs w:val="23"/>
              </w:rPr>
            </w:pPr>
            <w:r w:rsidRPr="00E125DF">
              <w:rPr>
                <w:rFonts w:ascii="Times New Roman" w:hAnsi="Times New Roman"/>
                <w:sz w:val="23"/>
                <w:szCs w:val="23"/>
              </w:rPr>
              <w:t xml:space="preserve">446870,РФ, Самарская обл., </w:t>
            </w:r>
            <w:proofErr w:type="spellStart"/>
            <w:r w:rsidRPr="00E125DF">
              <w:rPr>
                <w:rFonts w:ascii="Times New Roman" w:hAnsi="Times New Roman"/>
                <w:sz w:val="23"/>
                <w:szCs w:val="23"/>
              </w:rPr>
              <w:t>Елховский</w:t>
            </w:r>
            <w:proofErr w:type="spellEnd"/>
            <w:r w:rsidRPr="00E125DF">
              <w:rPr>
                <w:rFonts w:ascii="Times New Roman" w:hAnsi="Times New Roman"/>
                <w:sz w:val="23"/>
                <w:szCs w:val="23"/>
              </w:rPr>
              <w:t xml:space="preserve"> район, </w:t>
            </w:r>
          </w:p>
          <w:p w:rsidR="00903966" w:rsidRPr="00E125DF" w:rsidRDefault="00903966" w:rsidP="00903966">
            <w:pPr>
              <w:spacing w:after="0" w:line="240" w:lineRule="auto"/>
              <w:rPr>
                <w:rFonts w:ascii="Times New Roman" w:hAnsi="Times New Roman"/>
                <w:sz w:val="23"/>
                <w:szCs w:val="23"/>
              </w:rPr>
            </w:pPr>
            <w:r w:rsidRPr="00E125DF">
              <w:rPr>
                <w:rFonts w:ascii="Times New Roman" w:hAnsi="Times New Roman"/>
                <w:sz w:val="23"/>
                <w:szCs w:val="23"/>
              </w:rPr>
              <w:t xml:space="preserve">с. Елховка, ул. Школьная, 8 А </w:t>
            </w:r>
          </w:p>
          <w:p w:rsidR="00903966" w:rsidRPr="00E125DF" w:rsidRDefault="00903966" w:rsidP="00903966">
            <w:pPr>
              <w:spacing w:after="0" w:line="240" w:lineRule="auto"/>
              <w:rPr>
                <w:rFonts w:ascii="Times New Roman" w:hAnsi="Times New Roman"/>
                <w:sz w:val="23"/>
                <w:szCs w:val="23"/>
              </w:rPr>
            </w:pPr>
            <w:r w:rsidRPr="00E125DF">
              <w:rPr>
                <w:rFonts w:ascii="Times New Roman" w:hAnsi="Times New Roman"/>
                <w:sz w:val="23"/>
                <w:szCs w:val="23"/>
              </w:rPr>
              <w:t>ИНН: 6376021884</w:t>
            </w:r>
          </w:p>
          <w:p w:rsidR="00903966" w:rsidRPr="00E125DF" w:rsidRDefault="00903966" w:rsidP="00903966">
            <w:pPr>
              <w:spacing w:after="0" w:line="240" w:lineRule="auto"/>
              <w:rPr>
                <w:rFonts w:ascii="Times New Roman" w:hAnsi="Times New Roman"/>
                <w:sz w:val="23"/>
                <w:szCs w:val="23"/>
              </w:rPr>
            </w:pPr>
            <w:r w:rsidRPr="00E125DF">
              <w:rPr>
                <w:rFonts w:ascii="Times New Roman" w:hAnsi="Times New Roman"/>
                <w:sz w:val="23"/>
                <w:szCs w:val="23"/>
              </w:rPr>
              <w:t>КПП: 637601001</w:t>
            </w:r>
          </w:p>
          <w:p w:rsidR="00281C9B" w:rsidRPr="0039741E" w:rsidRDefault="00903966" w:rsidP="00903966">
            <w:pPr>
              <w:spacing w:after="0" w:line="240" w:lineRule="auto"/>
              <w:rPr>
                <w:rFonts w:ascii="Times New Roman" w:hAnsi="Times New Roman"/>
              </w:rPr>
            </w:pPr>
            <w:r w:rsidRPr="008749B0">
              <w:rPr>
                <w:rFonts w:ascii="Times New Roman" w:hAnsi="Times New Roman"/>
              </w:rPr>
              <w:t xml:space="preserve">МУФ СО (ГБОУ СОШ </w:t>
            </w:r>
            <w:proofErr w:type="spellStart"/>
            <w:r w:rsidRPr="008749B0">
              <w:rPr>
                <w:rFonts w:ascii="Times New Roman" w:hAnsi="Times New Roman"/>
              </w:rPr>
              <w:t>им.М.Н.Заводского</w:t>
            </w:r>
            <w:proofErr w:type="spellEnd"/>
            <w:r w:rsidRPr="008749B0">
              <w:rPr>
                <w:rFonts w:ascii="Times New Roman" w:hAnsi="Times New Roman"/>
              </w:rPr>
              <w:t xml:space="preserve"> </w:t>
            </w:r>
            <w:proofErr w:type="spellStart"/>
            <w:r w:rsidRPr="008749B0">
              <w:rPr>
                <w:rFonts w:ascii="Times New Roman" w:hAnsi="Times New Roman"/>
              </w:rPr>
              <w:t>с.Елховка</w:t>
            </w:r>
            <w:proofErr w:type="spellEnd"/>
            <w:r w:rsidRPr="008749B0">
              <w:rPr>
                <w:rFonts w:ascii="Times New Roman" w:hAnsi="Times New Roman"/>
              </w:rPr>
              <w:t xml:space="preserve"> </w:t>
            </w:r>
          </w:p>
          <w:p w:rsidR="00903966" w:rsidRPr="008749B0" w:rsidRDefault="00903966" w:rsidP="00903966">
            <w:pPr>
              <w:spacing w:after="0" w:line="240" w:lineRule="auto"/>
              <w:rPr>
                <w:rFonts w:ascii="Times New Roman" w:hAnsi="Times New Roman"/>
              </w:rPr>
            </w:pPr>
            <w:r w:rsidRPr="008749B0">
              <w:rPr>
                <w:rFonts w:ascii="Times New Roman" w:hAnsi="Times New Roman"/>
              </w:rPr>
              <w:t>л/с 714.71.104.0</w:t>
            </w:r>
            <w:r w:rsidRPr="00B90223">
              <w:rPr>
                <w:rFonts w:ascii="Times New Roman" w:hAnsi="Times New Roman"/>
              </w:rPr>
              <w:t xml:space="preserve"> </w:t>
            </w:r>
            <w:proofErr w:type="spellStart"/>
            <w:r>
              <w:rPr>
                <w:rFonts w:ascii="Times New Roman" w:hAnsi="Times New Roman"/>
              </w:rPr>
              <w:t>казн.</w:t>
            </w:r>
            <w:r w:rsidRPr="008749B0">
              <w:rPr>
                <w:rFonts w:ascii="Times New Roman" w:hAnsi="Times New Roman"/>
              </w:rPr>
              <w:t>счет</w:t>
            </w:r>
            <w:proofErr w:type="spellEnd"/>
            <w:r w:rsidRPr="008749B0">
              <w:rPr>
                <w:rFonts w:ascii="Times New Roman" w:hAnsi="Times New Roman"/>
              </w:rPr>
              <w:t xml:space="preserve"> 03224643360000004200)</w:t>
            </w:r>
          </w:p>
          <w:p w:rsidR="00903966" w:rsidRPr="008749B0" w:rsidRDefault="00903966" w:rsidP="00903966">
            <w:pPr>
              <w:spacing w:after="0" w:line="240" w:lineRule="auto"/>
              <w:rPr>
                <w:rFonts w:ascii="Times New Roman" w:hAnsi="Times New Roman"/>
              </w:rPr>
            </w:pPr>
            <w:r>
              <w:rPr>
                <w:rFonts w:ascii="Times New Roman" w:hAnsi="Times New Roman"/>
              </w:rPr>
              <w:t>ЕКС</w:t>
            </w:r>
            <w:r w:rsidRPr="008749B0">
              <w:rPr>
                <w:rFonts w:ascii="Times New Roman" w:hAnsi="Times New Roman"/>
              </w:rPr>
              <w:t xml:space="preserve">:40102810545370000036 в ОТДЕЛЕНИЕ САМАРА БАНКА РОССИИ//УФК по Самарской области </w:t>
            </w:r>
            <w:proofErr w:type="spellStart"/>
            <w:r w:rsidRPr="008749B0">
              <w:rPr>
                <w:rFonts w:ascii="Times New Roman" w:hAnsi="Times New Roman"/>
              </w:rPr>
              <w:t>г.Самара</w:t>
            </w:r>
            <w:proofErr w:type="spellEnd"/>
          </w:p>
          <w:p w:rsidR="00903966" w:rsidRPr="00E125DF" w:rsidRDefault="00903966" w:rsidP="00903966">
            <w:pPr>
              <w:spacing w:after="0" w:line="240" w:lineRule="auto"/>
              <w:rPr>
                <w:rFonts w:ascii="Times New Roman" w:hAnsi="Times New Roman"/>
                <w:sz w:val="23"/>
                <w:szCs w:val="23"/>
              </w:rPr>
            </w:pPr>
            <w:r w:rsidRPr="008749B0">
              <w:rPr>
                <w:rFonts w:ascii="Times New Roman" w:hAnsi="Times New Roman"/>
              </w:rPr>
              <w:t>БИК 013601205</w:t>
            </w:r>
          </w:p>
          <w:p w:rsidR="00903966" w:rsidRDefault="00903966" w:rsidP="00903966">
            <w:pPr>
              <w:spacing w:after="0" w:line="240" w:lineRule="auto"/>
              <w:rPr>
                <w:rFonts w:ascii="Times New Roman" w:hAnsi="Times New Roman"/>
                <w:sz w:val="23"/>
                <w:szCs w:val="23"/>
              </w:rPr>
            </w:pPr>
            <w:r w:rsidRPr="00E125DF">
              <w:rPr>
                <w:rFonts w:ascii="Times New Roman" w:hAnsi="Times New Roman"/>
                <w:sz w:val="23"/>
                <w:szCs w:val="23"/>
              </w:rPr>
              <w:t xml:space="preserve">Электронная почта: </w:t>
            </w:r>
            <w:hyperlink r:id="rId11" w:history="1">
              <w:r w:rsidRPr="00AC25BC">
                <w:rPr>
                  <w:rStyle w:val="aa"/>
                  <w:rFonts w:ascii="Times New Roman" w:hAnsi="Times New Roman"/>
                  <w:sz w:val="23"/>
                  <w:szCs w:val="23"/>
                </w:rPr>
                <w:t>olgasviridov@yandex.ru</w:t>
              </w:r>
            </w:hyperlink>
          </w:p>
          <w:p w:rsidR="009618EA" w:rsidRPr="00D947D6" w:rsidRDefault="009618EA" w:rsidP="00D947D6">
            <w:pPr>
              <w:autoSpaceDE w:val="0"/>
              <w:spacing w:after="0"/>
              <w:jc w:val="both"/>
              <w:rPr>
                <w:rFonts w:ascii="Times New Roman" w:hAnsi="Times New Roman"/>
              </w:rPr>
            </w:pPr>
          </w:p>
        </w:tc>
        <w:tc>
          <w:tcPr>
            <w:tcW w:w="4678" w:type="dxa"/>
          </w:tcPr>
          <w:p w:rsidR="00C04FBA" w:rsidRPr="00F92D56" w:rsidRDefault="00C04FBA" w:rsidP="00C04FBA">
            <w:pPr>
              <w:spacing w:after="0" w:line="240" w:lineRule="auto"/>
              <w:rPr>
                <w:rFonts w:ascii="Times New Roman" w:hAnsi="Times New Roman" w:cs="Times New Roman"/>
              </w:rPr>
            </w:pPr>
            <w:r w:rsidRPr="00F92D56">
              <w:rPr>
                <w:rFonts w:ascii="Times New Roman" w:hAnsi="Times New Roman" w:cs="Times New Roman"/>
              </w:rPr>
              <w:t>Общество с ограниченной ответственностью</w:t>
            </w:r>
          </w:p>
          <w:p w:rsidR="00C04FBA" w:rsidRPr="00F92D56" w:rsidRDefault="00C04FBA" w:rsidP="00C04FBA">
            <w:pPr>
              <w:pStyle w:val="af3"/>
              <w:tabs>
                <w:tab w:val="left" w:pos="1875"/>
              </w:tabs>
              <w:spacing w:after="0" w:line="240" w:lineRule="auto"/>
              <w:rPr>
                <w:rFonts w:ascii="Times New Roman" w:hAnsi="Times New Roman"/>
                <w:lang w:eastAsia="ru-RU"/>
              </w:rPr>
            </w:pPr>
            <w:r w:rsidRPr="00F92D56">
              <w:rPr>
                <w:rFonts w:ascii="Times New Roman" w:hAnsi="Times New Roman"/>
              </w:rPr>
              <w:t>«Комбинат детского питания «Здоров и Сыт»</w:t>
            </w:r>
            <w:r w:rsidR="0057431A">
              <w:rPr>
                <w:rFonts w:ascii="Times New Roman" w:hAnsi="Times New Roman"/>
                <w:lang w:val="ru-RU" w:eastAsia="ru-RU"/>
              </w:rPr>
              <w:t xml:space="preserve"> </w:t>
            </w:r>
            <w:r w:rsidRPr="00F92D56">
              <w:rPr>
                <w:rFonts w:ascii="Times New Roman" w:hAnsi="Times New Roman"/>
                <w:lang w:eastAsia="ru-RU"/>
              </w:rPr>
              <w:t>(ООО «КДП «Здоров и Сыт»)</w:t>
            </w:r>
          </w:p>
          <w:p w:rsidR="00C04FBA" w:rsidRPr="00F92D56" w:rsidRDefault="00C04FBA" w:rsidP="00C04FBA">
            <w:pPr>
              <w:pStyle w:val="af3"/>
              <w:tabs>
                <w:tab w:val="left" w:pos="1875"/>
              </w:tabs>
              <w:spacing w:after="0" w:line="240" w:lineRule="auto"/>
              <w:rPr>
                <w:rFonts w:ascii="Times New Roman" w:hAnsi="Times New Roman"/>
                <w:lang w:eastAsia="ru-RU"/>
              </w:rPr>
            </w:pPr>
            <w:r w:rsidRPr="00F92D56">
              <w:rPr>
                <w:rFonts w:ascii="Times New Roman" w:hAnsi="Times New Roman"/>
                <w:lang w:eastAsia="ru-RU"/>
              </w:rPr>
              <w:t>Юридический адрес: 443023, Самарская область,   г. Самара, ул. Мориса Тореза, д.119, 1 этаж, комната 31/1</w:t>
            </w:r>
          </w:p>
          <w:p w:rsidR="00C04FBA" w:rsidRPr="00F92D56" w:rsidRDefault="00C04FBA" w:rsidP="00C04FBA">
            <w:pPr>
              <w:pStyle w:val="af3"/>
              <w:tabs>
                <w:tab w:val="left" w:pos="1875"/>
              </w:tabs>
              <w:spacing w:after="0" w:line="240" w:lineRule="auto"/>
              <w:rPr>
                <w:rFonts w:ascii="Times New Roman" w:hAnsi="Times New Roman"/>
                <w:lang w:eastAsia="ru-RU"/>
              </w:rPr>
            </w:pPr>
            <w:r w:rsidRPr="00F92D56">
              <w:rPr>
                <w:rFonts w:ascii="Times New Roman" w:hAnsi="Times New Roman"/>
                <w:lang w:eastAsia="ru-RU"/>
              </w:rPr>
              <w:t>ИНН/КПП 6318033841/631801001</w:t>
            </w:r>
          </w:p>
          <w:p w:rsidR="00C04FBA" w:rsidRPr="00F92D56" w:rsidRDefault="00C04FBA" w:rsidP="00C04FBA">
            <w:pPr>
              <w:pStyle w:val="af3"/>
              <w:tabs>
                <w:tab w:val="left" w:pos="1875"/>
              </w:tabs>
              <w:spacing w:after="0" w:line="240" w:lineRule="auto"/>
              <w:rPr>
                <w:rFonts w:ascii="Times New Roman" w:hAnsi="Times New Roman"/>
                <w:lang w:eastAsia="ru-RU"/>
              </w:rPr>
            </w:pPr>
            <w:r w:rsidRPr="00F92D56">
              <w:rPr>
                <w:rFonts w:ascii="Times New Roman" w:hAnsi="Times New Roman"/>
                <w:lang w:eastAsia="ru-RU"/>
              </w:rPr>
              <w:t xml:space="preserve">р/с   </w:t>
            </w:r>
            <w:r w:rsidRPr="00F92D56">
              <w:rPr>
                <w:rFonts w:ascii="Times New Roman" w:hAnsi="Times New Roman"/>
              </w:rPr>
              <w:t>40702810954400034798</w:t>
            </w:r>
          </w:p>
          <w:p w:rsidR="00C04FBA" w:rsidRPr="00F92D56" w:rsidRDefault="00C04FBA" w:rsidP="00C04FBA">
            <w:pPr>
              <w:pStyle w:val="af3"/>
              <w:tabs>
                <w:tab w:val="left" w:pos="1875"/>
              </w:tabs>
              <w:spacing w:after="0" w:line="240" w:lineRule="auto"/>
              <w:rPr>
                <w:rFonts w:ascii="Times New Roman" w:hAnsi="Times New Roman"/>
                <w:lang w:eastAsia="ru-RU"/>
              </w:rPr>
            </w:pPr>
            <w:r w:rsidRPr="00F92D56">
              <w:rPr>
                <w:rFonts w:ascii="Times New Roman" w:hAnsi="Times New Roman"/>
                <w:lang w:eastAsia="ru-RU"/>
              </w:rPr>
              <w:t xml:space="preserve">к/счет </w:t>
            </w:r>
            <w:r w:rsidRPr="00F92D56">
              <w:rPr>
                <w:rFonts w:ascii="Times New Roman" w:hAnsi="Times New Roman"/>
              </w:rPr>
              <w:t>30101810200000000607</w:t>
            </w:r>
            <w:r w:rsidRPr="00F92D56">
              <w:rPr>
                <w:rFonts w:ascii="Times New Roman" w:hAnsi="Times New Roman"/>
                <w:lang w:eastAsia="ru-RU"/>
              </w:rPr>
              <w:t xml:space="preserve"> </w:t>
            </w:r>
          </w:p>
          <w:p w:rsidR="00C04FBA" w:rsidRPr="00F92D56" w:rsidRDefault="00C04FBA" w:rsidP="00C04FBA">
            <w:pPr>
              <w:pStyle w:val="af3"/>
              <w:tabs>
                <w:tab w:val="left" w:pos="1875"/>
              </w:tabs>
              <w:spacing w:after="0" w:line="240" w:lineRule="auto"/>
              <w:rPr>
                <w:rFonts w:ascii="Times New Roman" w:hAnsi="Times New Roman"/>
                <w:lang w:eastAsia="ru-RU"/>
              </w:rPr>
            </w:pPr>
            <w:r w:rsidRPr="00F92D56">
              <w:rPr>
                <w:rFonts w:ascii="Times New Roman" w:hAnsi="Times New Roman"/>
                <w:lang w:eastAsia="ru-RU"/>
              </w:rPr>
              <w:t xml:space="preserve">ПОВОЛЖСКИЙ БАНК ПАО СБЕРБАНК </w:t>
            </w:r>
            <w:proofErr w:type="spellStart"/>
            <w:r w:rsidRPr="00F92D56">
              <w:rPr>
                <w:rFonts w:ascii="Times New Roman" w:hAnsi="Times New Roman"/>
                <w:lang w:eastAsia="ru-RU"/>
              </w:rPr>
              <w:t>г.Самара</w:t>
            </w:r>
            <w:proofErr w:type="spellEnd"/>
          </w:p>
          <w:p w:rsidR="00C04FBA" w:rsidRPr="00F92D56" w:rsidRDefault="00C04FBA" w:rsidP="00C04FBA">
            <w:pPr>
              <w:widowControl w:val="0"/>
              <w:autoSpaceDE w:val="0"/>
              <w:autoSpaceDN w:val="0"/>
              <w:adjustRightInd w:val="0"/>
              <w:spacing w:after="0" w:line="240" w:lineRule="auto"/>
              <w:jc w:val="both"/>
              <w:outlineLvl w:val="0"/>
              <w:rPr>
                <w:rFonts w:ascii="Times New Roman" w:hAnsi="Times New Roman" w:cs="Times New Roman"/>
              </w:rPr>
            </w:pPr>
            <w:r w:rsidRPr="00F92D56">
              <w:rPr>
                <w:rFonts w:ascii="Times New Roman" w:hAnsi="Times New Roman" w:cs="Times New Roman"/>
              </w:rPr>
              <w:t>БИК 043601607</w:t>
            </w:r>
          </w:p>
          <w:p w:rsidR="00C04FBA" w:rsidRPr="00F92D56" w:rsidRDefault="00C04FBA" w:rsidP="00C04FBA">
            <w:pPr>
              <w:widowControl w:val="0"/>
              <w:autoSpaceDE w:val="0"/>
              <w:autoSpaceDN w:val="0"/>
              <w:adjustRightInd w:val="0"/>
              <w:spacing w:after="0" w:line="240" w:lineRule="auto"/>
              <w:jc w:val="both"/>
              <w:outlineLvl w:val="0"/>
              <w:rPr>
                <w:rFonts w:ascii="Times New Roman" w:hAnsi="Times New Roman" w:cs="Times New Roman"/>
              </w:rPr>
            </w:pPr>
            <w:r w:rsidRPr="00F92D56">
              <w:rPr>
                <w:rFonts w:ascii="Times New Roman" w:hAnsi="Times New Roman" w:cs="Times New Roman"/>
              </w:rPr>
              <w:t>ОГРН 1186313023533</w:t>
            </w:r>
          </w:p>
          <w:p w:rsidR="00C04FBA" w:rsidRPr="00F92D56" w:rsidRDefault="00C04FBA" w:rsidP="00C04FBA">
            <w:pPr>
              <w:pStyle w:val="af3"/>
              <w:tabs>
                <w:tab w:val="left" w:pos="1875"/>
              </w:tabs>
              <w:spacing w:after="0" w:line="240" w:lineRule="auto"/>
              <w:rPr>
                <w:rFonts w:ascii="Times New Roman" w:hAnsi="Times New Roman"/>
                <w:lang w:eastAsia="ru-RU"/>
              </w:rPr>
            </w:pPr>
            <w:r w:rsidRPr="00F92D56">
              <w:rPr>
                <w:rFonts w:ascii="Times New Roman" w:hAnsi="Times New Roman"/>
              </w:rPr>
              <w:t>ОКТМО 36701345000</w:t>
            </w:r>
            <w:r w:rsidRPr="00F92D56">
              <w:rPr>
                <w:rFonts w:ascii="Times New Roman" w:hAnsi="Times New Roman"/>
                <w:lang w:eastAsia="ru-RU"/>
              </w:rPr>
              <w:t xml:space="preserve"> </w:t>
            </w:r>
          </w:p>
          <w:p w:rsidR="00C04FBA" w:rsidRPr="00F92D56" w:rsidRDefault="00C04FBA" w:rsidP="00C04FBA">
            <w:pPr>
              <w:pStyle w:val="af3"/>
              <w:tabs>
                <w:tab w:val="left" w:pos="1875"/>
              </w:tabs>
              <w:spacing w:after="0" w:line="240" w:lineRule="auto"/>
              <w:rPr>
                <w:rFonts w:ascii="Times New Roman" w:hAnsi="Times New Roman"/>
                <w:lang w:eastAsia="ru-RU"/>
              </w:rPr>
            </w:pPr>
            <w:r w:rsidRPr="00F92D56">
              <w:rPr>
                <w:rFonts w:ascii="Times New Roman" w:hAnsi="Times New Roman"/>
                <w:lang w:eastAsia="ru-RU"/>
              </w:rPr>
              <w:t>ОКПО   27757777</w:t>
            </w:r>
          </w:p>
          <w:p w:rsidR="00C04FBA" w:rsidRPr="00F92D56" w:rsidRDefault="00C04FBA" w:rsidP="00C04FBA">
            <w:pPr>
              <w:pStyle w:val="af3"/>
              <w:tabs>
                <w:tab w:val="left" w:pos="1875"/>
              </w:tabs>
              <w:spacing w:after="0" w:line="240" w:lineRule="auto"/>
              <w:rPr>
                <w:rFonts w:ascii="Times New Roman" w:hAnsi="Times New Roman"/>
                <w:lang w:eastAsia="ru-RU"/>
              </w:rPr>
            </w:pPr>
            <w:r w:rsidRPr="00F92D56">
              <w:rPr>
                <w:rFonts w:ascii="Times New Roman" w:hAnsi="Times New Roman"/>
                <w:lang w:eastAsia="ru-RU"/>
              </w:rPr>
              <w:t>Тел. 8846-205-69-92</w:t>
            </w:r>
          </w:p>
          <w:p w:rsidR="009618EA" w:rsidRPr="00C04FBA" w:rsidRDefault="009618EA" w:rsidP="00D947D6">
            <w:pPr>
              <w:autoSpaceDE w:val="0"/>
              <w:spacing w:after="0"/>
              <w:jc w:val="both"/>
              <w:rPr>
                <w:lang w:val="x-none"/>
              </w:rPr>
            </w:pPr>
          </w:p>
        </w:tc>
      </w:tr>
      <w:tr w:rsidR="009618EA" w:rsidRPr="009618EA" w:rsidTr="0057431A">
        <w:tc>
          <w:tcPr>
            <w:tcW w:w="5920" w:type="dxa"/>
          </w:tcPr>
          <w:p w:rsidR="00C04FBA" w:rsidRDefault="00C04FBA" w:rsidP="00C04FBA">
            <w:pPr>
              <w:spacing w:after="0" w:line="240" w:lineRule="auto"/>
              <w:rPr>
                <w:rFonts w:ascii="Times New Roman" w:hAnsi="Times New Roman"/>
              </w:rPr>
            </w:pPr>
          </w:p>
          <w:p w:rsidR="00C04FBA" w:rsidRDefault="00C04FBA" w:rsidP="00C04FBA">
            <w:pPr>
              <w:spacing w:after="0" w:line="240" w:lineRule="auto"/>
              <w:rPr>
                <w:rFonts w:ascii="Times New Roman" w:hAnsi="Times New Roman"/>
              </w:rPr>
            </w:pPr>
          </w:p>
          <w:p w:rsidR="00C04FBA" w:rsidRPr="00A44B75" w:rsidRDefault="00C04FBA" w:rsidP="00C04FBA">
            <w:pPr>
              <w:spacing w:after="0" w:line="240" w:lineRule="auto"/>
              <w:rPr>
                <w:rFonts w:ascii="Times New Roman" w:hAnsi="Times New Roman"/>
              </w:rPr>
            </w:pPr>
            <w:r w:rsidRPr="00A44B75">
              <w:rPr>
                <w:rFonts w:ascii="Times New Roman" w:hAnsi="Times New Roman"/>
              </w:rPr>
              <w:t>Директор  __________</w:t>
            </w:r>
            <w:r>
              <w:rPr>
                <w:rFonts w:ascii="Times New Roman" w:hAnsi="Times New Roman"/>
              </w:rPr>
              <w:t>__________</w:t>
            </w:r>
            <w:r w:rsidRPr="00A44B75">
              <w:rPr>
                <w:rFonts w:ascii="Times New Roman" w:hAnsi="Times New Roman"/>
              </w:rPr>
              <w:t xml:space="preserve"> </w:t>
            </w:r>
            <w:proofErr w:type="spellStart"/>
            <w:r w:rsidRPr="00A44B75">
              <w:rPr>
                <w:rFonts w:ascii="Times New Roman" w:hAnsi="Times New Roman"/>
              </w:rPr>
              <w:t>О.Г.Свиридова</w:t>
            </w:r>
            <w:proofErr w:type="spellEnd"/>
          </w:p>
          <w:p w:rsidR="00C04FBA" w:rsidRPr="00A44B75" w:rsidRDefault="00C04FBA" w:rsidP="00C04FBA">
            <w:pPr>
              <w:spacing w:after="0" w:line="240" w:lineRule="auto"/>
              <w:rPr>
                <w:rFonts w:ascii="Times New Roman" w:hAnsi="Times New Roman"/>
                <w:sz w:val="16"/>
                <w:szCs w:val="16"/>
              </w:rPr>
            </w:pPr>
            <w:r w:rsidRPr="00A44B75">
              <w:rPr>
                <w:rFonts w:ascii="Times New Roman" w:hAnsi="Times New Roman"/>
              </w:rPr>
              <w:t xml:space="preserve">                    </w:t>
            </w:r>
            <w:r>
              <w:rPr>
                <w:rFonts w:ascii="Times New Roman" w:hAnsi="Times New Roman"/>
              </w:rPr>
              <w:t xml:space="preserve">          </w:t>
            </w:r>
            <w:r w:rsidRPr="00A44B75">
              <w:rPr>
                <w:rFonts w:ascii="Times New Roman" w:hAnsi="Times New Roman"/>
              </w:rPr>
              <w:t xml:space="preserve"> </w:t>
            </w:r>
            <w:r w:rsidRPr="00A44B75">
              <w:rPr>
                <w:rFonts w:ascii="Times New Roman" w:hAnsi="Times New Roman"/>
                <w:sz w:val="16"/>
                <w:szCs w:val="16"/>
              </w:rPr>
              <w:t>(подпись)</w:t>
            </w:r>
          </w:p>
          <w:p w:rsidR="009618EA" w:rsidRPr="00D947D6" w:rsidRDefault="00C04FBA" w:rsidP="00D947D6">
            <w:pPr>
              <w:rPr>
                <w:rFonts w:ascii="Times New Roman" w:hAnsi="Times New Roman"/>
                <w:b/>
              </w:rPr>
            </w:pPr>
            <w:r w:rsidRPr="00A44B75">
              <w:rPr>
                <w:rFonts w:ascii="Times New Roman" w:hAnsi="Times New Roman"/>
                <w:sz w:val="16"/>
                <w:szCs w:val="16"/>
              </w:rPr>
              <w:t xml:space="preserve">       (</w:t>
            </w:r>
            <w:proofErr w:type="spellStart"/>
            <w:r w:rsidRPr="00A44B75">
              <w:rPr>
                <w:rFonts w:ascii="Times New Roman" w:hAnsi="Times New Roman"/>
                <w:sz w:val="16"/>
                <w:szCs w:val="16"/>
              </w:rPr>
              <w:t>м.п</w:t>
            </w:r>
            <w:proofErr w:type="spellEnd"/>
            <w:r w:rsidRPr="00A44B75">
              <w:rPr>
                <w:rFonts w:ascii="Times New Roman" w:hAnsi="Times New Roman"/>
                <w:sz w:val="16"/>
                <w:szCs w:val="16"/>
              </w:rPr>
              <w:t>.)</w:t>
            </w:r>
          </w:p>
        </w:tc>
        <w:tc>
          <w:tcPr>
            <w:tcW w:w="4678" w:type="dxa"/>
          </w:tcPr>
          <w:p w:rsidR="00C04FBA" w:rsidRDefault="00C04FBA" w:rsidP="00C04FBA">
            <w:pPr>
              <w:widowControl w:val="0"/>
              <w:autoSpaceDE w:val="0"/>
              <w:autoSpaceDN w:val="0"/>
              <w:adjustRightInd w:val="0"/>
              <w:spacing w:after="0" w:line="240" w:lineRule="auto"/>
              <w:jc w:val="both"/>
              <w:outlineLvl w:val="0"/>
              <w:rPr>
                <w:rFonts w:ascii="Times New Roman" w:hAnsi="Times New Roman"/>
              </w:rPr>
            </w:pPr>
          </w:p>
          <w:p w:rsidR="00C04FBA" w:rsidRDefault="00C04FBA" w:rsidP="00C04FBA">
            <w:pPr>
              <w:widowControl w:val="0"/>
              <w:autoSpaceDE w:val="0"/>
              <w:autoSpaceDN w:val="0"/>
              <w:adjustRightInd w:val="0"/>
              <w:spacing w:after="0" w:line="240" w:lineRule="auto"/>
              <w:jc w:val="both"/>
              <w:outlineLvl w:val="0"/>
              <w:rPr>
                <w:rFonts w:ascii="Times New Roman" w:hAnsi="Times New Roman"/>
              </w:rPr>
            </w:pPr>
          </w:p>
          <w:p w:rsidR="00C04FBA" w:rsidRPr="00670C51" w:rsidRDefault="00C04FBA" w:rsidP="00C04FBA">
            <w:pPr>
              <w:widowControl w:val="0"/>
              <w:autoSpaceDE w:val="0"/>
              <w:autoSpaceDN w:val="0"/>
              <w:adjustRightInd w:val="0"/>
              <w:spacing w:after="0" w:line="240" w:lineRule="auto"/>
              <w:jc w:val="both"/>
              <w:outlineLvl w:val="0"/>
              <w:rPr>
                <w:rFonts w:ascii="Times New Roman" w:hAnsi="Times New Roman"/>
              </w:rPr>
            </w:pPr>
            <w:r w:rsidRPr="00670C51">
              <w:rPr>
                <w:rFonts w:ascii="Times New Roman" w:hAnsi="Times New Roman"/>
              </w:rPr>
              <w:t>Директор _______________ К.Ю. Соскова</w:t>
            </w:r>
          </w:p>
          <w:p w:rsidR="00C04FBA" w:rsidRPr="000360F6" w:rsidRDefault="00C04FBA" w:rsidP="00C04FBA">
            <w:pPr>
              <w:widowControl w:val="0"/>
              <w:autoSpaceDE w:val="0"/>
              <w:autoSpaceDN w:val="0"/>
              <w:adjustRightInd w:val="0"/>
              <w:spacing w:after="0" w:line="240" w:lineRule="auto"/>
              <w:jc w:val="both"/>
              <w:outlineLvl w:val="0"/>
              <w:rPr>
                <w:rFonts w:ascii="Times New Roman" w:hAnsi="Times New Roman"/>
                <w:sz w:val="16"/>
                <w:szCs w:val="16"/>
              </w:rPr>
            </w:pPr>
            <w:r w:rsidRPr="000360F6">
              <w:rPr>
                <w:rFonts w:ascii="Times New Roman" w:hAnsi="Times New Roman"/>
                <w:sz w:val="23"/>
                <w:szCs w:val="23"/>
              </w:rPr>
              <w:t xml:space="preserve">                          </w:t>
            </w:r>
            <w:r w:rsidRPr="000360F6">
              <w:rPr>
                <w:rFonts w:ascii="Times New Roman" w:hAnsi="Times New Roman"/>
                <w:sz w:val="16"/>
                <w:szCs w:val="16"/>
              </w:rPr>
              <w:t>(подпись)</w:t>
            </w:r>
          </w:p>
          <w:p w:rsidR="009618EA" w:rsidRPr="00C04FBA" w:rsidRDefault="00C04FBA" w:rsidP="00D947D6">
            <w:pPr>
              <w:pStyle w:val="af3"/>
              <w:tabs>
                <w:tab w:val="left" w:pos="1875"/>
              </w:tabs>
              <w:rPr>
                <w:rFonts w:ascii="Times New Roman" w:hAnsi="Times New Roman" w:cs="Calibri"/>
                <w:b/>
                <w:lang w:val="ru-RU"/>
              </w:rPr>
            </w:pPr>
            <w:r w:rsidRPr="000360F6">
              <w:rPr>
                <w:rFonts w:ascii="Times New Roman" w:hAnsi="Times New Roman"/>
                <w:sz w:val="16"/>
                <w:szCs w:val="16"/>
              </w:rPr>
              <w:t xml:space="preserve">   (</w:t>
            </w:r>
            <w:proofErr w:type="spellStart"/>
            <w:r w:rsidRPr="000360F6">
              <w:rPr>
                <w:rFonts w:ascii="Times New Roman" w:hAnsi="Times New Roman"/>
                <w:sz w:val="16"/>
                <w:szCs w:val="16"/>
              </w:rPr>
              <w:t>м.п</w:t>
            </w:r>
            <w:proofErr w:type="spellEnd"/>
            <w:r w:rsidRPr="000360F6">
              <w:rPr>
                <w:rFonts w:ascii="Times New Roman" w:hAnsi="Times New Roman"/>
                <w:sz w:val="16"/>
                <w:szCs w:val="16"/>
              </w:rPr>
              <w:t>.)</w:t>
            </w:r>
          </w:p>
        </w:tc>
      </w:tr>
    </w:tbl>
    <w:p w:rsidR="000C2FBB" w:rsidRDefault="000C2FBB">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Pr="004B04BD" w:rsidRDefault="00C04FBA" w:rsidP="00C04FBA">
      <w:pPr>
        <w:shd w:val="clear" w:color="auto" w:fill="FFFFFF"/>
        <w:tabs>
          <w:tab w:val="left" w:pos="557"/>
        </w:tabs>
        <w:spacing w:after="0" w:line="240" w:lineRule="auto"/>
        <w:jc w:val="right"/>
        <w:rPr>
          <w:rFonts w:ascii="Times New Roman" w:hAnsi="Times New Roman"/>
          <w:spacing w:val="-7"/>
          <w:sz w:val="24"/>
          <w:szCs w:val="24"/>
        </w:rPr>
      </w:pPr>
      <w:r w:rsidRPr="004B04BD">
        <w:rPr>
          <w:rFonts w:ascii="Times New Roman" w:hAnsi="Times New Roman"/>
          <w:spacing w:val="-7"/>
          <w:sz w:val="24"/>
          <w:szCs w:val="24"/>
        </w:rPr>
        <w:t>Приложение № 1</w:t>
      </w:r>
    </w:p>
    <w:p w:rsidR="00C04FBA" w:rsidRDefault="00C04FBA" w:rsidP="00C04FBA">
      <w:pPr>
        <w:shd w:val="clear" w:color="auto" w:fill="FFFFFF"/>
        <w:tabs>
          <w:tab w:val="left" w:pos="557"/>
        </w:tabs>
        <w:spacing w:after="0" w:line="240" w:lineRule="auto"/>
        <w:jc w:val="right"/>
        <w:rPr>
          <w:rFonts w:ascii="Times New Roman" w:hAnsi="Times New Roman"/>
          <w:spacing w:val="-7"/>
          <w:sz w:val="24"/>
          <w:szCs w:val="24"/>
        </w:rPr>
      </w:pPr>
      <w:r w:rsidRPr="004B04BD">
        <w:rPr>
          <w:rFonts w:ascii="Times New Roman" w:hAnsi="Times New Roman"/>
          <w:spacing w:val="-7"/>
          <w:sz w:val="24"/>
          <w:szCs w:val="24"/>
        </w:rPr>
        <w:t>к контракту №</w:t>
      </w:r>
      <w:r w:rsidR="002722C9">
        <w:rPr>
          <w:rFonts w:ascii="Times New Roman" w:hAnsi="Times New Roman"/>
          <w:spacing w:val="-7"/>
          <w:sz w:val="24"/>
          <w:szCs w:val="24"/>
        </w:rPr>
        <w:t xml:space="preserve"> 4</w:t>
      </w:r>
      <w:r>
        <w:rPr>
          <w:rFonts w:ascii="Times New Roman" w:hAnsi="Times New Roman"/>
          <w:spacing w:val="-7"/>
          <w:sz w:val="24"/>
          <w:szCs w:val="24"/>
        </w:rPr>
        <w:t xml:space="preserve">/2024  </w:t>
      </w:r>
    </w:p>
    <w:p w:rsidR="00C04FBA" w:rsidRPr="004B04BD" w:rsidRDefault="00C04FBA" w:rsidP="00C04FBA">
      <w:pPr>
        <w:shd w:val="clear" w:color="auto" w:fill="FFFFFF"/>
        <w:tabs>
          <w:tab w:val="left" w:pos="557"/>
        </w:tabs>
        <w:spacing w:after="0" w:line="240" w:lineRule="auto"/>
        <w:jc w:val="right"/>
        <w:rPr>
          <w:rFonts w:ascii="Times New Roman" w:hAnsi="Times New Roman"/>
          <w:spacing w:val="-7"/>
          <w:sz w:val="24"/>
          <w:szCs w:val="24"/>
        </w:rPr>
      </w:pPr>
      <w:r>
        <w:rPr>
          <w:rFonts w:ascii="Times New Roman" w:hAnsi="Times New Roman"/>
          <w:spacing w:val="-7"/>
          <w:sz w:val="24"/>
          <w:szCs w:val="24"/>
        </w:rPr>
        <w:t>от «___» ______________ 2024 г.</w:t>
      </w:r>
    </w:p>
    <w:p w:rsidR="00C04FBA" w:rsidRPr="004B04BD" w:rsidRDefault="00C04FBA" w:rsidP="00C04FBA">
      <w:pPr>
        <w:jc w:val="both"/>
        <w:rPr>
          <w:rFonts w:ascii="Times New Roman" w:hAnsi="Times New Roman"/>
          <w:sz w:val="24"/>
          <w:szCs w:val="24"/>
        </w:rPr>
      </w:pPr>
      <w:r w:rsidRPr="004B04BD">
        <w:rPr>
          <w:rFonts w:ascii="Times New Roman" w:hAnsi="Times New Roman"/>
          <w:b/>
          <w:color w:val="FF0000"/>
          <w:sz w:val="24"/>
          <w:szCs w:val="24"/>
        </w:rPr>
        <w:t xml:space="preserve">                                                                                                                                                        </w:t>
      </w:r>
    </w:p>
    <w:p w:rsidR="00C04FBA" w:rsidRPr="00195452" w:rsidRDefault="00C04FBA" w:rsidP="00C04FBA">
      <w:pPr>
        <w:pStyle w:val="aff"/>
        <w:jc w:val="center"/>
        <w:rPr>
          <w:b/>
        </w:rPr>
      </w:pPr>
      <w:r w:rsidRPr="00195452">
        <w:rPr>
          <w:b/>
        </w:rPr>
        <w:t>ТЕХНИЧЕСКОЕ ЗАДАНИЕ</w:t>
      </w:r>
    </w:p>
    <w:p w:rsidR="00C04FBA" w:rsidRPr="00F92D56" w:rsidRDefault="00C04FBA" w:rsidP="00C04FBA">
      <w:pPr>
        <w:jc w:val="center"/>
        <w:rPr>
          <w:rFonts w:ascii="Times New Roman" w:hAnsi="Times New Roman" w:cs="Times New Roman"/>
        </w:rPr>
      </w:pPr>
      <w:r w:rsidRPr="00F92D56">
        <w:rPr>
          <w:rFonts w:ascii="Times New Roman" w:hAnsi="Times New Roman" w:cs="Times New Roman"/>
        </w:rPr>
        <w:t>на оказание услуг по организации горячего питания обучающихся, получающих начальное общее образование</w:t>
      </w:r>
    </w:p>
    <w:p w:rsidR="00C04FBA" w:rsidRPr="00F92D56" w:rsidRDefault="00C04FBA" w:rsidP="00C04FBA">
      <w:pPr>
        <w:tabs>
          <w:tab w:val="left" w:pos="851"/>
        </w:tabs>
        <w:spacing w:after="0" w:line="240" w:lineRule="auto"/>
        <w:ind w:firstLine="567"/>
        <w:jc w:val="both"/>
        <w:rPr>
          <w:rFonts w:ascii="Times New Roman" w:hAnsi="Times New Roman" w:cs="Times New Roman"/>
        </w:rPr>
      </w:pPr>
      <w:r w:rsidRPr="00F92D56">
        <w:rPr>
          <w:rFonts w:ascii="Times New Roman" w:hAnsi="Times New Roman" w:cs="Times New Roman"/>
          <w:b/>
        </w:rPr>
        <w:t xml:space="preserve">1. Наименование предмета закупки: </w:t>
      </w:r>
      <w:r w:rsidRPr="00F92D56">
        <w:rPr>
          <w:rFonts w:ascii="Times New Roman" w:hAnsi="Times New Roman" w:cs="Times New Roman"/>
        </w:rPr>
        <w:t xml:space="preserve">Услуги по организации горячего питания обучающихся, получающих начальное общее образование для нужд ГБОУ СОШ </w:t>
      </w:r>
      <w:proofErr w:type="spellStart"/>
      <w:r w:rsidRPr="00F92D56">
        <w:rPr>
          <w:rFonts w:ascii="Times New Roman" w:hAnsi="Times New Roman" w:cs="Times New Roman"/>
        </w:rPr>
        <w:t>им.М.Н.Заводского</w:t>
      </w:r>
      <w:proofErr w:type="spellEnd"/>
      <w:r w:rsidRPr="00F92D56">
        <w:rPr>
          <w:rFonts w:ascii="Times New Roman" w:hAnsi="Times New Roman" w:cs="Times New Roman"/>
        </w:rPr>
        <w:t xml:space="preserve"> </w:t>
      </w:r>
      <w:proofErr w:type="spellStart"/>
      <w:r w:rsidRPr="00F92D56">
        <w:rPr>
          <w:rFonts w:ascii="Times New Roman" w:hAnsi="Times New Roman" w:cs="Times New Roman"/>
        </w:rPr>
        <w:t>с.Елховка</w:t>
      </w:r>
      <w:proofErr w:type="spellEnd"/>
      <w:r w:rsidRPr="00F92D56">
        <w:rPr>
          <w:rFonts w:ascii="Times New Roman" w:hAnsi="Times New Roman" w:cs="Times New Roman"/>
        </w:rPr>
        <w:t>.</w:t>
      </w:r>
    </w:p>
    <w:p w:rsidR="00C04FBA" w:rsidRPr="00F92D56" w:rsidRDefault="00C04FBA" w:rsidP="00C04FBA">
      <w:pPr>
        <w:tabs>
          <w:tab w:val="left" w:pos="851"/>
        </w:tabs>
        <w:spacing w:after="0" w:line="240" w:lineRule="auto"/>
        <w:ind w:firstLine="567"/>
        <w:jc w:val="both"/>
        <w:rPr>
          <w:rFonts w:ascii="Times New Roman" w:hAnsi="Times New Roman" w:cs="Times New Roman"/>
        </w:rPr>
      </w:pPr>
      <w:r w:rsidRPr="00F92D56">
        <w:rPr>
          <w:rFonts w:ascii="Times New Roman" w:hAnsi="Times New Roman" w:cs="Times New Roman"/>
          <w:b/>
        </w:rPr>
        <w:t xml:space="preserve">2. Функциональные и технические характеристики предмета закупки: </w:t>
      </w:r>
      <w:r w:rsidRPr="00F92D56">
        <w:rPr>
          <w:rFonts w:ascii="Times New Roman" w:hAnsi="Times New Roman" w:cs="Times New Roman"/>
        </w:rPr>
        <w:t>Обучающиеся общеобразовательных организаций с учетом режима дня и организации образовательного процесса, в зависимости от режима (смены) обучения обеспечиваются горячим питанием в виде завтрака.</w:t>
      </w:r>
    </w:p>
    <w:p w:rsidR="00C04FBA" w:rsidRPr="00F92D56" w:rsidRDefault="00C04FBA" w:rsidP="00C04FBA">
      <w:pPr>
        <w:ind w:firstLine="539"/>
        <w:rPr>
          <w:rFonts w:ascii="Times New Roman" w:hAnsi="Times New Roman" w:cs="Times New Roman"/>
        </w:rPr>
      </w:pPr>
      <w:r w:rsidRPr="00F92D56">
        <w:rPr>
          <w:rFonts w:ascii="Times New Roman" w:hAnsi="Times New Roman" w:cs="Times New Roman"/>
          <w:b/>
        </w:rPr>
        <w:t>3. Срок оказания услуги:</w:t>
      </w:r>
      <w:r w:rsidRPr="00F92D56">
        <w:rPr>
          <w:rFonts w:ascii="Times New Roman" w:hAnsi="Times New Roman" w:cs="Times New Roman"/>
        </w:rPr>
        <w:t xml:space="preserve"> Срок оказания услуги с 02.09.2024 года  по 30.12.2024 года. Согласно учебным дням.</w:t>
      </w:r>
    </w:p>
    <w:p w:rsidR="00C04FBA" w:rsidRPr="00F92D56" w:rsidRDefault="00C04FBA" w:rsidP="00C04FBA">
      <w:pPr>
        <w:autoSpaceDE w:val="0"/>
        <w:autoSpaceDN w:val="0"/>
        <w:adjustRightInd w:val="0"/>
        <w:spacing w:after="0"/>
        <w:ind w:firstLine="539"/>
        <w:jc w:val="both"/>
        <w:rPr>
          <w:rFonts w:ascii="Times New Roman" w:hAnsi="Times New Roman" w:cs="Times New Roman"/>
          <w:b/>
        </w:rPr>
      </w:pPr>
      <w:r w:rsidRPr="00F92D56">
        <w:rPr>
          <w:rFonts w:ascii="Times New Roman" w:hAnsi="Times New Roman" w:cs="Times New Roman"/>
          <w:b/>
        </w:rPr>
        <w:t xml:space="preserve">4. Места оказания услуг: </w:t>
      </w:r>
    </w:p>
    <w:p w:rsidR="00C04FBA" w:rsidRPr="00F92D56" w:rsidRDefault="00C04FBA" w:rsidP="00C04FBA">
      <w:pPr>
        <w:spacing w:after="0" w:line="240" w:lineRule="auto"/>
        <w:rPr>
          <w:rFonts w:ascii="Times New Roman" w:hAnsi="Times New Roman" w:cs="Times New Roman"/>
        </w:rPr>
      </w:pPr>
      <w:r w:rsidRPr="00F92D56">
        <w:rPr>
          <w:rFonts w:ascii="Times New Roman" w:hAnsi="Times New Roman" w:cs="Times New Roman"/>
        </w:rPr>
        <w:t xml:space="preserve">- пищеблок, расположенный в здании ГБОУ СОШ </w:t>
      </w:r>
      <w:proofErr w:type="spellStart"/>
      <w:r w:rsidRPr="00F92D56">
        <w:rPr>
          <w:rFonts w:ascii="Times New Roman" w:hAnsi="Times New Roman" w:cs="Times New Roman"/>
        </w:rPr>
        <w:t>им.М.Н.Заводского</w:t>
      </w:r>
      <w:proofErr w:type="spellEnd"/>
      <w:r w:rsidRPr="00F92D56">
        <w:rPr>
          <w:rFonts w:ascii="Times New Roman" w:hAnsi="Times New Roman" w:cs="Times New Roman"/>
        </w:rPr>
        <w:t xml:space="preserve"> с. Елховка (помещение столовой);</w:t>
      </w:r>
    </w:p>
    <w:p w:rsidR="00C04FBA" w:rsidRPr="00F92D56" w:rsidRDefault="00C04FBA" w:rsidP="00C04FBA">
      <w:pPr>
        <w:autoSpaceDE w:val="0"/>
        <w:autoSpaceDN w:val="0"/>
        <w:adjustRightInd w:val="0"/>
        <w:spacing w:after="0" w:line="240" w:lineRule="auto"/>
        <w:jc w:val="both"/>
        <w:rPr>
          <w:rFonts w:ascii="Times New Roman" w:hAnsi="Times New Roman" w:cs="Times New Roman"/>
        </w:rPr>
      </w:pPr>
      <w:r w:rsidRPr="00F92D56">
        <w:rPr>
          <w:rFonts w:ascii="Times New Roman" w:hAnsi="Times New Roman" w:cs="Times New Roman"/>
        </w:rPr>
        <w:t xml:space="preserve">- пищеблок, расположенный в здании </w:t>
      </w:r>
      <w:proofErr w:type="spellStart"/>
      <w:r w:rsidRPr="00F92D56">
        <w:rPr>
          <w:rFonts w:ascii="Times New Roman" w:hAnsi="Times New Roman" w:cs="Times New Roman"/>
        </w:rPr>
        <w:t>Борминского</w:t>
      </w:r>
      <w:proofErr w:type="spellEnd"/>
      <w:r w:rsidRPr="00F92D56">
        <w:rPr>
          <w:rFonts w:ascii="Times New Roman" w:hAnsi="Times New Roman" w:cs="Times New Roman"/>
        </w:rPr>
        <w:t xml:space="preserve"> филиала ГБОУ СОШ </w:t>
      </w:r>
      <w:proofErr w:type="spellStart"/>
      <w:r w:rsidRPr="00F92D56">
        <w:rPr>
          <w:rFonts w:ascii="Times New Roman" w:hAnsi="Times New Roman" w:cs="Times New Roman"/>
        </w:rPr>
        <w:t>им.М.Н.Заводского</w:t>
      </w:r>
      <w:proofErr w:type="spellEnd"/>
      <w:r w:rsidRPr="00F92D56">
        <w:rPr>
          <w:rFonts w:ascii="Times New Roman" w:hAnsi="Times New Roman" w:cs="Times New Roman"/>
        </w:rPr>
        <w:t xml:space="preserve"> с. Елховка (помещение столовой);</w:t>
      </w:r>
    </w:p>
    <w:p w:rsidR="00C04FBA" w:rsidRPr="00F92D56" w:rsidRDefault="00C04FBA" w:rsidP="00C04FBA">
      <w:pPr>
        <w:autoSpaceDE w:val="0"/>
        <w:autoSpaceDN w:val="0"/>
        <w:adjustRightInd w:val="0"/>
        <w:spacing w:after="0" w:line="240" w:lineRule="auto"/>
        <w:jc w:val="both"/>
        <w:rPr>
          <w:rFonts w:ascii="Times New Roman" w:hAnsi="Times New Roman" w:cs="Times New Roman"/>
        </w:rPr>
      </w:pPr>
      <w:r w:rsidRPr="00F92D56">
        <w:rPr>
          <w:rFonts w:ascii="Times New Roman" w:hAnsi="Times New Roman" w:cs="Times New Roman"/>
        </w:rPr>
        <w:t xml:space="preserve">- пищеблок, расположенный в здании </w:t>
      </w:r>
      <w:proofErr w:type="spellStart"/>
      <w:r w:rsidRPr="00F92D56">
        <w:rPr>
          <w:rFonts w:ascii="Times New Roman" w:hAnsi="Times New Roman" w:cs="Times New Roman"/>
        </w:rPr>
        <w:t>Мулловского</w:t>
      </w:r>
      <w:proofErr w:type="spellEnd"/>
      <w:r w:rsidRPr="00F92D56">
        <w:rPr>
          <w:rFonts w:ascii="Times New Roman" w:hAnsi="Times New Roman" w:cs="Times New Roman"/>
        </w:rPr>
        <w:t xml:space="preserve"> филиала ГБОУ СОШ </w:t>
      </w:r>
      <w:proofErr w:type="spellStart"/>
      <w:r w:rsidRPr="00F92D56">
        <w:rPr>
          <w:rFonts w:ascii="Times New Roman" w:hAnsi="Times New Roman" w:cs="Times New Roman"/>
        </w:rPr>
        <w:t>им.М.Н.Заводского</w:t>
      </w:r>
      <w:proofErr w:type="spellEnd"/>
      <w:r w:rsidRPr="00F92D56">
        <w:rPr>
          <w:rFonts w:ascii="Times New Roman" w:hAnsi="Times New Roman" w:cs="Times New Roman"/>
        </w:rPr>
        <w:t xml:space="preserve"> с. Елховка (помещение столовой).</w:t>
      </w:r>
    </w:p>
    <w:p w:rsidR="00C04FBA" w:rsidRPr="00F92D56" w:rsidRDefault="00C04FBA" w:rsidP="00C04FBA">
      <w:pPr>
        <w:pStyle w:val="af"/>
        <w:spacing w:after="0" w:line="240" w:lineRule="auto"/>
        <w:jc w:val="center"/>
        <w:rPr>
          <w:rFonts w:ascii="Times New Roman" w:hAnsi="Times New Roman" w:cs="Times New Roman"/>
          <w:b/>
        </w:rPr>
      </w:pPr>
      <w:r w:rsidRPr="00F92D56">
        <w:rPr>
          <w:rFonts w:ascii="Times New Roman" w:hAnsi="Times New Roman" w:cs="Times New Roman"/>
          <w:b/>
        </w:rPr>
        <w:t>5. Требования к оказанию услуги</w:t>
      </w:r>
    </w:p>
    <w:p w:rsidR="00C04FBA" w:rsidRPr="00F92D56" w:rsidRDefault="00C04FBA" w:rsidP="00C04FBA">
      <w:pPr>
        <w:pStyle w:val="af"/>
        <w:spacing w:after="0" w:line="240" w:lineRule="auto"/>
        <w:jc w:val="center"/>
        <w:rPr>
          <w:rFonts w:ascii="Times New Roman" w:hAnsi="Times New Roman" w:cs="Times New Roman"/>
          <w:b/>
        </w:rPr>
      </w:pP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b/>
        </w:rPr>
        <w:t>5.1.</w:t>
      </w:r>
      <w:r w:rsidRPr="00F92D56">
        <w:rPr>
          <w:rFonts w:ascii="Times New Roman" w:hAnsi="Times New Roman" w:cs="Times New Roman"/>
        </w:rPr>
        <w:t xml:space="preserve"> Приготовление питания (завтрак) с соблюдением обязательных санитарно-гигиенических требований является единой услугой, все стадии оказания которой неразрывно связаны между собой и охватываются единым понятием «Приготовление питания» и включает в себя:</w:t>
      </w:r>
    </w:p>
    <w:p w:rsidR="00C04FBA" w:rsidRPr="00F92D56" w:rsidRDefault="00C04FBA" w:rsidP="00C04FBA">
      <w:pPr>
        <w:tabs>
          <w:tab w:val="left" w:pos="6474"/>
        </w:tabs>
        <w:spacing w:after="0" w:line="240" w:lineRule="auto"/>
        <w:ind w:firstLine="567"/>
        <w:jc w:val="both"/>
        <w:rPr>
          <w:rFonts w:ascii="Times New Roman" w:hAnsi="Times New Roman" w:cs="Times New Roman"/>
        </w:rPr>
      </w:pPr>
      <w:r w:rsidRPr="00F92D56">
        <w:rPr>
          <w:rFonts w:ascii="Times New Roman" w:hAnsi="Times New Roman" w:cs="Times New Roman"/>
        </w:rPr>
        <w:t>- разработку, утверждение и согласование в установленном порядке примерного меню в соответствии с требованиями санитарных норм и правил, заданием Заказчика не позднее, чем за 5 рабочих дня до начала исполнения Контракта;</w:t>
      </w:r>
    </w:p>
    <w:p w:rsidR="00C04FBA" w:rsidRPr="00F92D56" w:rsidRDefault="00C04FBA" w:rsidP="00C04FBA">
      <w:pPr>
        <w:tabs>
          <w:tab w:val="left" w:pos="6474"/>
        </w:tabs>
        <w:spacing w:after="0" w:line="240" w:lineRule="auto"/>
        <w:ind w:firstLine="567"/>
        <w:jc w:val="both"/>
        <w:rPr>
          <w:rFonts w:ascii="Times New Roman" w:hAnsi="Times New Roman" w:cs="Times New Roman"/>
        </w:rPr>
      </w:pPr>
      <w:r w:rsidRPr="00F92D56">
        <w:rPr>
          <w:rFonts w:ascii="Times New Roman" w:hAnsi="Times New Roman" w:cs="Times New Roman"/>
          <w:spacing w:val="-2"/>
        </w:rPr>
        <w:t>- приобретение продуктов для приготовления горячего питания детей, согласно заявок Заказчика в соответствии с 10-ти дневного меню (Приложение № 4 к Контракту) с соблюдением требований Федерального закона РФ от 30.03.99 № 52-ФЗ «О санитарно-эпидемиологическом благополучии населения»;</w:t>
      </w:r>
    </w:p>
    <w:p w:rsidR="00C04FBA" w:rsidRPr="00F92D56" w:rsidRDefault="00C04FBA" w:rsidP="00C04FBA">
      <w:pPr>
        <w:widowControl w:val="0"/>
        <w:tabs>
          <w:tab w:val="left" w:pos="6474"/>
        </w:tabs>
        <w:spacing w:after="0" w:line="240" w:lineRule="auto"/>
        <w:ind w:firstLine="567"/>
        <w:jc w:val="both"/>
        <w:rPr>
          <w:rFonts w:ascii="Times New Roman" w:hAnsi="Times New Roman" w:cs="Times New Roman"/>
        </w:rPr>
      </w:pPr>
      <w:r w:rsidRPr="00F92D56">
        <w:rPr>
          <w:rFonts w:ascii="Times New Roman" w:hAnsi="Times New Roman" w:cs="Times New Roman"/>
        </w:rPr>
        <w:t xml:space="preserve">- составление ежедневного меню – раскладки </w:t>
      </w:r>
      <w:r w:rsidRPr="00F92D56">
        <w:rPr>
          <w:rFonts w:ascii="Times New Roman" w:hAnsi="Times New Roman" w:cs="Times New Roman"/>
          <w:spacing w:val="-2"/>
        </w:rPr>
        <w:t>(завтрака)</w:t>
      </w:r>
      <w:r w:rsidRPr="00F92D56">
        <w:rPr>
          <w:rFonts w:ascii="Times New Roman" w:hAnsi="Times New Roman" w:cs="Times New Roman"/>
        </w:rPr>
        <w:t xml:space="preserve"> на основе примерного 10-ти дневного меню</w:t>
      </w:r>
      <w:r w:rsidRPr="00F92D56">
        <w:rPr>
          <w:rFonts w:ascii="Times New Roman" w:hAnsi="Times New Roman" w:cs="Times New Roman"/>
          <w:spacing w:val="-2"/>
        </w:rPr>
        <w:t>(Приложение № 4 к Контракту)</w:t>
      </w:r>
      <w:r w:rsidRPr="00F92D56">
        <w:rPr>
          <w:rFonts w:ascii="Times New Roman" w:hAnsi="Times New Roman" w:cs="Times New Roman"/>
        </w:rPr>
        <w:t>, согласованного с Заказчиком и предоставление его не позднее 3-х рабочих дней до даты начала оказания услуг;</w:t>
      </w:r>
    </w:p>
    <w:p w:rsidR="00C04FBA" w:rsidRPr="00F92D56" w:rsidRDefault="00C04FBA" w:rsidP="00C04FBA">
      <w:pPr>
        <w:tabs>
          <w:tab w:val="left" w:pos="6474"/>
        </w:tabs>
        <w:spacing w:after="0" w:line="240" w:lineRule="auto"/>
        <w:ind w:firstLine="567"/>
        <w:jc w:val="both"/>
        <w:rPr>
          <w:rFonts w:ascii="Times New Roman" w:hAnsi="Times New Roman" w:cs="Times New Roman"/>
        </w:rPr>
      </w:pPr>
      <w:r w:rsidRPr="00F92D56">
        <w:rPr>
          <w:rFonts w:ascii="Times New Roman" w:hAnsi="Times New Roman" w:cs="Times New Roman"/>
        </w:rPr>
        <w:t>- предоставление Заказчику технологических карт приготовления блюд не позднее 3-х рабочих дней до начала оказания услуг;</w:t>
      </w:r>
    </w:p>
    <w:p w:rsidR="00C04FBA" w:rsidRPr="00F92D56" w:rsidRDefault="00C04FBA" w:rsidP="00C04FBA">
      <w:pPr>
        <w:tabs>
          <w:tab w:val="left" w:pos="6474"/>
        </w:tabs>
        <w:spacing w:after="0" w:line="240" w:lineRule="auto"/>
        <w:ind w:firstLine="567"/>
        <w:jc w:val="both"/>
        <w:rPr>
          <w:rFonts w:ascii="Times New Roman" w:hAnsi="Times New Roman" w:cs="Times New Roman"/>
        </w:rPr>
      </w:pPr>
      <w:r w:rsidRPr="00F92D56">
        <w:rPr>
          <w:rFonts w:ascii="Times New Roman" w:hAnsi="Times New Roman" w:cs="Times New Roman"/>
        </w:rPr>
        <w:t>- в соответствии с требованиями Технического регламента Таможенного союза ТР ТС 021/2011 «О безопасности пищевой продукции» при осуществлении процессов производства (изготовления) поставляемых товаров, связанных с требованиями безопасности такой продукции, изготовитель должен разработать, внедрить и поддерживать процедуры, основанные на принципах ХАССП. Соответствующую документацию, подтверждающую, что осуществление производственных процессов производится  на основании принципов ХАССП, предоставляется Заказчику не позднее 3-х рабочих дней после заключения контракта;</w:t>
      </w:r>
    </w:p>
    <w:p w:rsidR="00C04FBA" w:rsidRPr="00F92D56" w:rsidRDefault="00C04FBA" w:rsidP="00C04FBA">
      <w:pPr>
        <w:tabs>
          <w:tab w:val="left" w:pos="6474"/>
        </w:tabs>
        <w:spacing w:after="0" w:line="240" w:lineRule="auto"/>
        <w:ind w:firstLine="567"/>
        <w:jc w:val="both"/>
        <w:rPr>
          <w:rFonts w:ascii="Times New Roman" w:hAnsi="Times New Roman" w:cs="Times New Roman"/>
        </w:rPr>
      </w:pPr>
      <w:r w:rsidRPr="00F92D56">
        <w:rPr>
          <w:rFonts w:ascii="Times New Roman" w:hAnsi="Times New Roman" w:cs="Times New Roman"/>
        </w:rPr>
        <w:t>- обеспечение пищеблока Заказчика моющими и дезинфицирующими средствами не позднее 5-ти рабочих дней до начала организации пропорционально количеству детей;</w:t>
      </w:r>
    </w:p>
    <w:p w:rsidR="00C04FBA" w:rsidRPr="00F92D56" w:rsidRDefault="00C04FBA" w:rsidP="00C04FBA">
      <w:pPr>
        <w:tabs>
          <w:tab w:val="left" w:pos="6474"/>
        </w:tabs>
        <w:spacing w:after="0" w:line="240" w:lineRule="auto"/>
        <w:ind w:firstLine="567"/>
        <w:jc w:val="both"/>
        <w:rPr>
          <w:rFonts w:ascii="Times New Roman" w:hAnsi="Times New Roman" w:cs="Times New Roman"/>
        </w:rPr>
      </w:pPr>
      <w:r w:rsidRPr="00F92D56">
        <w:rPr>
          <w:rFonts w:ascii="Times New Roman" w:hAnsi="Times New Roman" w:cs="Times New Roman"/>
          <w:b/>
          <w:bCs/>
        </w:rPr>
        <w:t xml:space="preserve">- </w:t>
      </w:r>
      <w:r w:rsidRPr="00F92D56">
        <w:rPr>
          <w:rFonts w:ascii="Times New Roman" w:hAnsi="Times New Roman" w:cs="Times New Roman"/>
          <w:bCs/>
        </w:rPr>
        <w:t xml:space="preserve">приобретение бумажных одноразовых салфеток и бумажных полотенец для школьной столовой пропорционально количеству детей; </w:t>
      </w:r>
    </w:p>
    <w:p w:rsidR="00C04FBA" w:rsidRPr="00F92D56" w:rsidRDefault="00C04FBA" w:rsidP="00C04FBA">
      <w:pPr>
        <w:pStyle w:val="af"/>
        <w:tabs>
          <w:tab w:val="left" w:pos="2507"/>
          <w:tab w:val="left" w:pos="3044"/>
          <w:tab w:val="left" w:pos="4887"/>
          <w:tab w:val="left" w:pos="7657"/>
          <w:tab w:val="left" w:pos="7870"/>
        </w:tabs>
        <w:spacing w:after="0" w:line="240" w:lineRule="auto"/>
        <w:ind w:firstLine="709"/>
        <w:jc w:val="both"/>
        <w:rPr>
          <w:rFonts w:ascii="Times New Roman" w:hAnsi="Times New Roman" w:cs="Times New Roman"/>
        </w:rPr>
      </w:pPr>
      <w:r w:rsidRPr="00F92D56">
        <w:rPr>
          <w:rFonts w:ascii="Times New Roman" w:hAnsi="Times New Roman" w:cs="Times New Roman"/>
        </w:rPr>
        <w:t>- Заказчик</w:t>
      </w:r>
      <w:r w:rsidRPr="00F92D56">
        <w:rPr>
          <w:rFonts w:ascii="Times New Roman" w:hAnsi="Times New Roman" w:cs="Times New Roman"/>
          <w:spacing w:val="1"/>
        </w:rPr>
        <w:t xml:space="preserve"> </w:t>
      </w:r>
      <w:r w:rsidRPr="00F92D56">
        <w:rPr>
          <w:rFonts w:ascii="Times New Roman" w:hAnsi="Times New Roman" w:cs="Times New Roman"/>
        </w:rPr>
        <w:t>обязан</w:t>
      </w:r>
      <w:r w:rsidRPr="00F92D56">
        <w:rPr>
          <w:rFonts w:ascii="Times New Roman" w:hAnsi="Times New Roman" w:cs="Times New Roman"/>
          <w:spacing w:val="1"/>
        </w:rPr>
        <w:t xml:space="preserve"> </w:t>
      </w:r>
      <w:r w:rsidRPr="00F92D56">
        <w:rPr>
          <w:rFonts w:ascii="Times New Roman" w:hAnsi="Times New Roman" w:cs="Times New Roman"/>
        </w:rPr>
        <w:t>предоставить</w:t>
      </w:r>
      <w:r w:rsidRPr="00F92D56">
        <w:rPr>
          <w:rFonts w:ascii="Times New Roman" w:hAnsi="Times New Roman" w:cs="Times New Roman"/>
          <w:spacing w:val="1"/>
        </w:rPr>
        <w:t xml:space="preserve"> И</w:t>
      </w:r>
      <w:r w:rsidRPr="00F92D56">
        <w:rPr>
          <w:rFonts w:ascii="Times New Roman" w:hAnsi="Times New Roman" w:cs="Times New Roman"/>
        </w:rPr>
        <w:t>сполнителю</w:t>
      </w:r>
      <w:r w:rsidRPr="00F92D56">
        <w:rPr>
          <w:rFonts w:ascii="Times New Roman" w:hAnsi="Times New Roman" w:cs="Times New Roman"/>
          <w:spacing w:val="1"/>
        </w:rPr>
        <w:t xml:space="preserve"> </w:t>
      </w:r>
      <w:r w:rsidRPr="00F92D56">
        <w:rPr>
          <w:rFonts w:ascii="Times New Roman" w:hAnsi="Times New Roman" w:cs="Times New Roman"/>
        </w:rPr>
        <w:t>право</w:t>
      </w:r>
      <w:r w:rsidRPr="00F92D56">
        <w:rPr>
          <w:rFonts w:ascii="Times New Roman" w:hAnsi="Times New Roman" w:cs="Times New Roman"/>
          <w:spacing w:val="1"/>
        </w:rPr>
        <w:t xml:space="preserve"> </w:t>
      </w:r>
      <w:r w:rsidRPr="00F92D56">
        <w:rPr>
          <w:rFonts w:ascii="Times New Roman" w:hAnsi="Times New Roman" w:cs="Times New Roman"/>
        </w:rPr>
        <w:t>пользования</w:t>
      </w:r>
      <w:r w:rsidRPr="00F92D56">
        <w:rPr>
          <w:rFonts w:ascii="Times New Roman" w:hAnsi="Times New Roman" w:cs="Times New Roman"/>
          <w:spacing w:val="1"/>
        </w:rPr>
        <w:t xml:space="preserve"> </w:t>
      </w:r>
      <w:r w:rsidRPr="00F92D56">
        <w:rPr>
          <w:rFonts w:ascii="Times New Roman" w:hAnsi="Times New Roman" w:cs="Times New Roman"/>
        </w:rPr>
        <w:t>недвижимым</w:t>
      </w:r>
      <w:r w:rsidRPr="00F92D56">
        <w:rPr>
          <w:rFonts w:ascii="Times New Roman" w:hAnsi="Times New Roman" w:cs="Times New Roman"/>
        </w:rPr>
        <w:tab/>
        <w:t xml:space="preserve"> имуществом, соответствующим </w:t>
      </w:r>
      <w:proofErr w:type="spellStart"/>
      <w:r w:rsidRPr="00F92D56">
        <w:rPr>
          <w:rFonts w:ascii="Times New Roman" w:hAnsi="Times New Roman" w:cs="Times New Roman"/>
        </w:rPr>
        <w:t>санитарно</w:t>
      </w:r>
      <w:proofErr w:type="spellEnd"/>
      <w:r w:rsidRPr="00F92D56">
        <w:rPr>
          <w:rFonts w:ascii="Times New Roman" w:hAnsi="Times New Roman" w:cs="Times New Roman"/>
        </w:rPr>
        <w:t xml:space="preserve"> - </w:t>
      </w:r>
      <w:r w:rsidRPr="00F92D56">
        <w:rPr>
          <w:rFonts w:ascii="Times New Roman" w:hAnsi="Times New Roman" w:cs="Times New Roman"/>
          <w:spacing w:val="-68"/>
        </w:rPr>
        <w:t xml:space="preserve"> </w:t>
      </w:r>
      <w:r w:rsidRPr="00F92D56">
        <w:rPr>
          <w:rFonts w:ascii="Times New Roman" w:hAnsi="Times New Roman" w:cs="Times New Roman"/>
        </w:rPr>
        <w:t>эпидемиологическим требованиям к организации общественного питания</w:t>
      </w:r>
      <w:r w:rsidRPr="00F92D56">
        <w:rPr>
          <w:rFonts w:ascii="Times New Roman" w:hAnsi="Times New Roman" w:cs="Times New Roman"/>
          <w:spacing w:val="1"/>
        </w:rPr>
        <w:t xml:space="preserve"> </w:t>
      </w:r>
      <w:r w:rsidRPr="00F92D56">
        <w:rPr>
          <w:rFonts w:ascii="Times New Roman" w:hAnsi="Times New Roman" w:cs="Times New Roman"/>
        </w:rPr>
        <w:t>населения,</w:t>
      </w:r>
      <w:r w:rsidRPr="00F92D56">
        <w:rPr>
          <w:rFonts w:ascii="Times New Roman" w:hAnsi="Times New Roman" w:cs="Times New Roman"/>
          <w:spacing w:val="1"/>
        </w:rPr>
        <w:t xml:space="preserve"> </w:t>
      </w:r>
      <w:r w:rsidRPr="00F92D56">
        <w:rPr>
          <w:rFonts w:ascii="Times New Roman" w:hAnsi="Times New Roman" w:cs="Times New Roman"/>
        </w:rPr>
        <w:t>иным</w:t>
      </w:r>
      <w:r w:rsidRPr="00F92D56">
        <w:rPr>
          <w:rFonts w:ascii="Times New Roman" w:hAnsi="Times New Roman" w:cs="Times New Roman"/>
          <w:spacing w:val="1"/>
        </w:rPr>
        <w:t xml:space="preserve"> </w:t>
      </w:r>
      <w:r w:rsidRPr="00F92D56">
        <w:rPr>
          <w:rFonts w:ascii="Times New Roman" w:hAnsi="Times New Roman" w:cs="Times New Roman"/>
        </w:rPr>
        <w:t>имуществом,</w:t>
      </w:r>
      <w:r w:rsidRPr="00F92D56">
        <w:rPr>
          <w:rFonts w:ascii="Times New Roman" w:hAnsi="Times New Roman" w:cs="Times New Roman"/>
          <w:spacing w:val="1"/>
        </w:rPr>
        <w:t xml:space="preserve"> </w:t>
      </w:r>
      <w:r w:rsidRPr="00F92D56">
        <w:rPr>
          <w:rFonts w:ascii="Times New Roman" w:hAnsi="Times New Roman" w:cs="Times New Roman"/>
        </w:rPr>
        <w:t>необходимым</w:t>
      </w:r>
      <w:r w:rsidRPr="00F92D56">
        <w:rPr>
          <w:rFonts w:ascii="Times New Roman" w:hAnsi="Times New Roman" w:cs="Times New Roman"/>
          <w:spacing w:val="1"/>
        </w:rPr>
        <w:t xml:space="preserve"> </w:t>
      </w:r>
      <w:r w:rsidRPr="00F92D56">
        <w:rPr>
          <w:rFonts w:ascii="Times New Roman" w:hAnsi="Times New Roman" w:cs="Times New Roman"/>
        </w:rPr>
        <w:t>для</w:t>
      </w:r>
      <w:r w:rsidRPr="00F92D56">
        <w:rPr>
          <w:rFonts w:ascii="Times New Roman" w:hAnsi="Times New Roman" w:cs="Times New Roman"/>
          <w:spacing w:val="1"/>
        </w:rPr>
        <w:t xml:space="preserve"> </w:t>
      </w:r>
      <w:r w:rsidRPr="00F92D56">
        <w:rPr>
          <w:rFonts w:ascii="Times New Roman" w:hAnsi="Times New Roman" w:cs="Times New Roman"/>
        </w:rPr>
        <w:t>оказания</w:t>
      </w:r>
      <w:r w:rsidRPr="00F92D56">
        <w:rPr>
          <w:rFonts w:ascii="Times New Roman" w:hAnsi="Times New Roman" w:cs="Times New Roman"/>
          <w:spacing w:val="1"/>
        </w:rPr>
        <w:t xml:space="preserve"> </w:t>
      </w:r>
      <w:r w:rsidRPr="00F92D56">
        <w:rPr>
          <w:rFonts w:ascii="Times New Roman" w:hAnsi="Times New Roman" w:cs="Times New Roman"/>
        </w:rPr>
        <w:t>услуг,</w:t>
      </w:r>
      <w:r w:rsidRPr="00F92D56">
        <w:rPr>
          <w:rFonts w:ascii="Times New Roman" w:hAnsi="Times New Roman" w:cs="Times New Roman"/>
          <w:spacing w:val="1"/>
        </w:rPr>
        <w:t xml:space="preserve"> </w:t>
      </w:r>
      <w:r w:rsidRPr="00F92D56">
        <w:rPr>
          <w:rFonts w:ascii="Times New Roman" w:hAnsi="Times New Roman" w:cs="Times New Roman"/>
        </w:rPr>
        <w:t>соответствующим санитарно-эпидемиологическим</w:t>
      </w:r>
      <w:r w:rsidRPr="00F92D56">
        <w:rPr>
          <w:rFonts w:ascii="Times New Roman" w:hAnsi="Times New Roman" w:cs="Times New Roman"/>
        </w:rPr>
        <w:tab/>
        <w:t>требованиям</w:t>
      </w:r>
      <w:r w:rsidRPr="00F92D56">
        <w:rPr>
          <w:rFonts w:ascii="Times New Roman" w:hAnsi="Times New Roman" w:cs="Times New Roman"/>
          <w:spacing w:val="-68"/>
        </w:rPr>
        <w:t xml:space="preserve"> </w:t>
      </w:r>
      <w:r w:rsidRPr="00F92D56">
        <w:rPr>
          <w:rFonts w:ascii="Times New Roman" w:hAnsi="Times New Roman" w:cs="Times New Roman"/>
        </w:rPr>
        <w:t>к организации общественного питания населения, в случае, если объектом</w:t>
      </w:r>
      <w:r w:rsidRPr="00F92D56">
        <w:rPr>
          <w:rFonts w:ascii="Times New Roman" w:hAnsi="Times New Roman" w:cs="Times New Roman"/>
          <w:spacing w:val="1"/>
        </w:rPr>
        <w:t xml:space="preserve"> </w:t>
      </w:r>
      <w:r w:rsidRPr="00F92D56">
        <w:rPr>
          <w:rFonts w:ascii="Times New Roman" w:hAnsi="Times New Roman" w:cs="Times New Roman"/>
        </w:rPr>
        <w:t>закупки</w:t>
      </w:r>
      <w:r w:rsidRPr="00F92D56">
        <w:rPr>
          <w:rFonts w:ascii="Times New Roman" w:hAnsi="Times New Roman" w:cs="Times New Roman"/>
          <w:spacing w:val="61"/>
        </w:rPr>
        <w:t xml:space="preserve"> </w:t>
      </w:r>
      <w:r w:rsidRPr="00F92D56">
        <w:rPr>
          <w:rFonts w:ascii="Times New Roman" w:hAnsi="Times New Roman" w:cs="Times New Roman"/>
        </w:rPr>
        <w:t>является</w:t>
      </w:r>
      <w:r w:rsidRPr="00F92D56">
        <w:rPr>
          <w:rFonts w:ascii="Times New Roman" w:hAnsi="Times New Roman" w:cs="Times New Roman"/>
          <w:spacing w:val="128"/>
        </w:rPr>
        <w:t xml:space="preserve"> </w:t>
      </w:r>
      <w:r w:rsidRPr="00F92D56">
        <w:rPr>
          <w:rFonts w:ascii="Times New Roman" w:hAnsi="Times New Roman" w:cs="Times New Roman"/>
        </w:rPr>
        <w:t>оказание</w:t>
      </w:r>
      <w:r w:rsidRPr="00F92D56">
        <w:rPr>
          <w:rFonts w:ascii="Times New Roman" w:hAnsi="Times New Roman" w:cs="Times New Roman"/>
          <w:spacing w:val="129"/>
        </w:rPr>
        <w:t xml:space="preserve"> </w:t>
      </w:r>
      <w:r w:rsidRPr="00F92D56">
        <w:rPr>
          <w:rFonts w:ascii="Times New Roman" w:hAnsi="Times New Roman" w:cs="Times New Roman"/>
        </w:rPr>
        <w:t>услуг,</w:t>
      </w:r>
      <w:r w:rsidRPr="00F92D56">
        <w:rPr>
          <w:rFonts w:ascii="Times New Roman" w:hAnsi="Times New Roman" w:cs="Times New Roman"/>
          <w:spacing w:val="131"/>
        </w:rPr>
        <w:t xml:space="preserve"> </w:t>
      </w:r>
      <w:r w:rsidRPr="00F92D56">
        <w:rPr>
          <w:rFonts w:ascii="Times New Roman" w:hAnsi="Times New Roman" w:cs="Times New Roman"/>
        </w:rPr>
        <w:t>предусматривающих</w:t>
      </w:r>
      <w:r w:rsidRPr="00F92D56">
        <w:rPr>
          <w:rFonts w:ascii="Times New Roman" w:hAnsi="Times New Roman" w:cs="Times New Roman"/>
          <w:spacing w:val="128"/>
        </w:rPr>
        <w:t xml:space="preserve"> </w:t>
      </w:r>
      <w:r w:rsidRPr="00F92D56">
        <w:rPr>
          <w:rFonts w:ascii="Times New Roman" w:hAnsi="Times New Roman" w:cs="Times New Roman"/>
        </w:rPr>
        <w:t>приготовление</w:t>
      </w:r>
      <w:r w:rsidRPr="00F92D56">
        <w:rPr>
          <w:rFonts w:ascii="Times New Roman" w:hAnsi="Times New Roman" w:cs="Times New Roman"/>
          <w:spacing w:val="-68"/>
        </w:rPr>
        <w:t xml:space="preserve"> </w:t>
      </w:r>
      <w:r w:rsidRPr="00F92D56">
        <w:rPr>
          <w:rFonts w:ascii="Times New Roman" w:hAnsi="Times New Roman" w:cs="Times New Roman"/>
        </w:rPr>
        <w:t>и</w:t>
      </w:r>
      <w:r w:rsidRPr="00F92D56">
        <w:rPr>
          <w:rFonts w:ascii="Times New Roman" w:hAnsi="Times New Roman" w:cs="Times New Roman"/>
          <w:spacing w:val="1"/>
        </w:rPr>
        <w:t xml:space="preserve"> </w:t>
      </w:r>
      <w:r w:rsidRPr="00F92D56">
        <w:rPr>
          <w:rFonts w:ascii="Times New Roman" w:hAnsi="Times New Roman" w:cs="Times New Roman"/>
        </w:rPr>
        <w:t>при</w:t>
      </w:r>
      <w:r w:rsidRPr="00F92D56">
        <w:rPr>
          <w:rFonts w:ascii="Times New Roman" w:hAnsi="Times New Roman" w:cs="Times New Roman"/>
          <w:spacing w:val="1"/>
        </w:rPr>
        <w:t xml:space="preserve"> </w:t>
      </w:r>
      <w:r w:rsidRPr="00F92D56">
        <w:rPr>
          <w:rFonts w:ascii="Times New Roman" w:hAnsi="Times New Roman" w:cs="Times New Roman"/>
        </w:rPr>
        <w:t>необходимости</w:t>
      </w:r>
      <w:r w:rsidRPr="00F92D56">
        <w:rPr>
          <w:rFonts w:ascii="Times New Roman" w:hAnsi="Times New Roman" w:cs="Times New Roman"/>
          <w:spacing w:val="1"/>
        </w:rPr>
        <w:t xml:space="preserve"> </w:t>
      </w:r>
      <w:r w:rsidRPr="00F92D56">
        <w:rPr>
          <w:rFonts w:ascii="Times New Roman" w:hAnsi="Times New Roman" w:cs="Times New Roman"/>
        </w:rPr>
        <w:t>раздачу</w:t>
      </w:r>
      <w:r w:rsidRPr="00F92D56">
        <w:rPr>
          <w:rFonts w:ascii="Times New Roman" w:hAnsi="Times New Roman" w:cs="Times New Roman"/>
          <w:spacing w:val="1"/>
        </w:rPr>
        <w:t xml:space="preserve"> </w:t>
      </w:r>
      <w:r w:rsidRPr="00F92D56">
        <w:rPr>
          <w:rFonts w:ascii="Times New Roman" w:hAnsi="Times New Roman" w:cs="Times New Roman"/>
        </w:rPr>
        <w:t>пищевой</w:t>
      </w:r>
      <w:r w:rsidRPr="00F92D56">
        <w:rPr>
          <w:rFonts w:ascii="Times New Roman" w:hAnsi="Times New Roman" w:cs="Times New Roman"/>
          <w:spacing w:val="1"/>
        </w:rPr>
        <w:t xml:space="preserve"> </w:t>
      </w:r>
      <w:r w:rsidRPr="00F92D56">
        <w:rPr>
          <w:rFonts w:ascii="Times New Roman" w:hAnsi="Times New Roman" w:cs="Times New Roman"/>
        </w:rPr>
        <w:t>продукции</w:t>
      </w:r>
      <w:r w:rsidRPr="00F92D56">
        <w:rPr>
          <w:rFonts w:ascii="Times New Roman" w:hAnsi="Times New Roman" w:cs="Times New Roman"/>
          <w:spacing w:val="1"/>
        </w:rPr>
        <w:t xml:space="preserve"> </w:t>
      </w:r>
      <w:r w:rsidRPr="00F92D56">
        <w:rPr>
          <w:rFonts w:ascii="Times New Roman" w:hAnsi="Times New Roman" w:cs="Times New Roman"/>
        </w:rPr>
        <w:t>с</w:t>
      </w:r>
      <w:r w:rsidRPr="00F92D56">
        <w:rPr>
          <w:rFonts w:ascii="Times New Roman" w:hAnsi="Times New Roman" w:cs="Times New Roman"/>
          <w:spacing w:val="70"/>
        </w:rPr>
        <w:t xml:space="preserve"> </w:t>
      </w:r>
      <w:r w:rsidRPr="00F92D56">
        <w:rPr>
          <w:rFonts w:ascii="Times New Roman" w:hAnsi="Times New Roman" w:cs="Times New Roman"/>
        </w:rPr>
        <w:t>использованием</w:t>
      </w:r>
      <w:r w:rsidRPr="00F92D56">
        <w:rPr>
          <w:rFonts w:ascii="Times New Roman" w:hAnsi="Times New Roman" w:cs="Times New Roman"/>
          <w:spacing w:val="1"/>
        </w:rPr>
        <w:t xml:space="preserve"> </w:t>
      </w:r>
      <w:r w:rsidRPr="00F92D56">
        <w:rPr>
          <w:rFonts w:ascii="Times New Roman" w:hAnsi="Times New Roman" w:cs="Times New Roman"/>
        </w:rPr>
        <w:t>такого имущества. Завоз инвентаря посуды для приготовления пищи на пищеблок столовой осуществляется не позднее, чем за 2 дня до начала оказания услуг, вывоз производится не позднее, чем через 2 дня после окончания исполнения Контракта;</w:t>
      </w:r>
    </w:p>
    <w:p w:rsidR="00C04FBA" w:rsidRPr="00F92D56" w:rsidRDefault="00C04FBA" w:rsidP="00C04FBA">
      <w:pPr>
        <w:tabs>
          <w:tab w:val="left" w:pos="6474"/>
        </w:tabs>
        <w:spacing w:after="0" w:line="240" w:lineRule="auto"/>
        <w:ind w:firstLine="567"/>
        <w:jc w:val="both"/>
        <w:rPr>
          <w:rFonts w:ascii="Times New Roman" w:hAnsi="Times New Roman" w:cs="Times New Roman"/>
          <w:spacing w:val="-2"/>
        </w:rPr>
      </w:pPr>
      <w:r w:rsidRPr="00F92D56">
        <w:rPr>
          <w:rFonts w:ascii="Times New Roman" w:hAnsi="Times New Roman" w:cs="Times New Roman"/>
          <w:spacing w:val="-2"/>
        </w:rPr>
        <w:lastRenderedPageBreak/>
        <w:t>- приготовление и раздачу силами и средствами Исполнителя питания согласно ежедневного меню-раскладки и технологических карт в соответствии с нормами установленными действующим законодательством, а также санитарными правилами на оборудовании и пищеблоке;</w:t>
      </w:r>
    </w:p>
    <w:p w:rsidR="00C04FBA" w:rsidRPr="00F92D56" w:rsidRDefault="00C04FBA" w:rsidP="00C04FBA">
      <w:pPr>
        <w:tabs>
          <w:tab w:val="left" w:pos="6474"/>
        </w:tabs>
        <w:spacing w:after="0" w:line="240" w:lineRule="auto"/>
        <w:ind w:firstLine="567"/>
        <w:jc w:val="both"/>
        <w:rPr>
          <w:rFonts w:ascii="Times New Roman" w:hAnsi="Times New Roman" w:cs="Times New Roman"/>
          <w:spacing w:val="-2"/>
        </w:rPr>
      </w:pPr>
      <w:r w:rsidRPr="00F92D56">
        <w:rPr>
          <w:rFonts w:ascii="Times New Roman" w:hAnsi="Times New Roman" w:cs="Times New Roman"/>
          <w:spacing w:val="-2"/>
        </w:rPr>
        <w:t>-обеспечение сервировки (накрытие столов), раздачу пищи, уборку и мытье посуды, столовых приборов, кухонного инвентаря;</w:t>
      </w:r>
    </w:p>
    <w:p w:rsidR="00C04FBA" w:rsidRPr="00F92D56" w:rsidRDefault="00C04FBA" w:rsidP="00C04FBA">
      <w:pPr>
        <w:tabs>
          <w:tab w:val="left" w:pos="6474"/>
        </w:tabs>
        <w:spacing w:after="0" w:line="240" w:lineRule="auto"/>
        <w:ind w:firstLine="567"/>
        <w:jc w:val="both"/>
        <w:rPr>
          <w:ins w:id="0" w:author="Колесникова Ирина Александровна" w:date="2021-01-27T15:49:00Z"/>
          <w:rFonts w:ascii="Times New Roman" w:hAnsi="Times New Roman" w:cs="Times New Roman"/>
          <w:spacing w:val="-2"/>
        </w:rPr>
      </w:pPr>
      <w:r w:rsidRPr="00F92D56">
        <w:rPr>
          <w:rFonts w:ascii="Times New Roman" w:hAnsi="Times New Roman" w:cs="Times New Roman"/>
          <w:spacing w:val="-2"/>
        </w:rPr>
        <w:t>- обеспечение производственного контроля на пищеблоке Заказчика.</w:t>
      </w:r>
    </w:p>
    <w:p w:rsidR="00C04FBA" w:rsidRPr="00F92D56" w:rsidRDefault="00C04FBA" w:rsidP="00C04FBA">
      <w:pPr>
        <w:tabs>
          <w:tab w:val="left" w:pos="6474"/>
        </w:tabs>
        <w:spacing w:after="0" w:line="240" w:lineRule="auto"/>
        <w:ind w:firstLine="567"/>
        <w:jc w:val="both"/>
        <w:rPr>
          <w:rFonts w:ascii="Times New Roman" w:hAnsi="Times New Roman" w:cs="Times New Roman"/>
        </w:rPr>
      </w:pPr>
      <w:r w:rsidRPr="00F92D56">
        <w:rPr>
          <w:rFonts w:ascii="Times New Roman" w:hAnsi="Times New Roman" w:cs="Times New Roman"/>
          <w:b/>
          <w:spacing w:val="-2"/>
        </w:rPr>
        <w:t>5.2.</w:t>
      </w:r>
      <w:r w:rsidRPr="00F92D56">
        <w:rPr>
          <w:rFonts w:ascii="Times New Roman" w:hAnsi="Times New Roman" w:cs="Times New Roman"/>
          <w:spacing w:val="-2"/>
        </w:rPr>
        <w:t xml:space="preserve">Услуга по приготовлению питания включает все затраты Исполнителя, необходимые для исполнения обязательств по Контракту, в </w:t>
      </w:r>
      <w:proofErr w:type="spellStart"/>
      <w:r w:rsidRPr="00F92D56">
        <w:rPr>
          <w:rFonts w:ascii="Times New Roman" w:hAnsi="Times New Roman" w:cs="Times New Roman"/>
          <w:spacing w:val="-2"/>
        </w:rPr>
        <w:t>т.ч</w:t>
      </w:r>
      <w:proofErr w:type="spellEnd"/>
      <w:r w:rsidRPr="00F92D56">
        <w:rPr>
          <w:rFonts w:ascii="Times New Roman" w:hAnsi="Times New Roman" w:cs="Times New Roman"/>
          <w:spacing w:val="-2"/>
        </w:rPr>
        <w:t>. стоимость продуктов питания, необходимых для приготовления блюд, расходы по закупке и доставке исходных продуктов питания, транспортные расходы, расходы на погрузочно-разгрузочные работы, расходы по приготовлению пищи, расходы по содержанию (санитарной обработке) пищеблока, включая инвентарь и оборудование.</w:t>
      </w:r>
    </w:p>
    <w:p w:rsidR="00C04FBA" w:rsidRPr="00F92D56" w:rsidRDefault="00C04FBA" w:rsidP="00C04FBA">
      <w:pPr>
        <w:pStyle w:val="af"/>
        <w:spacing w:after="0" w:line="240" w:lineRule="auto"/>
        <w:jc w:val="center"/>
        <w:rPr>
          <w:rFonts w:ascii="Times New Roman" w:hAnsi="Times New Roman" w:cs="Times New Roman"/>
          <w:b/>
        </w:rPr>
      </w:pPr>
    </w:p>
    <w:p w:rsidR="00C04FBA" w:rsidRPr="00F92D56" w:rsidRDefault="00C04FBA" w:rsidP="00C04FBA">
      <w:pPr>
        <w:pStyle w:val="af"/>
        <w:spacing w:after="0" w:line="240" w:lineRule="auto"/>
        <w:jc w:val="center"/>
        <w:rPr>
          <w:rFonts w:ascii="Times New Roman" w:hAnsi="Times New Roman" w:cs="Times New Roman"/>
          <w:b/>
        </w:rPr>
      </w:pPr>
      <w:r w:rsidRPr="00F92D56">
        <w:rPr>
          <w:rFonts w:ascii="Times New Roman" w:hAnsi="Times New Roman" w:cs="Times New Roman"/>
          <w:b/>
        </w:rPr>
        <w:t>6. Качество услуг</w:t>
      </w:r>
    </w:p>
    <w:p w:rsidR="00C04FBA" w:rsidRPr="00F92D56" w:rsidRDefault="00C04FBA" w:rsidP="00C04FBA">
      <w:pPr>
        <w:spacing w:after="0" w:line="240" w:lineRule="auto"/>
        <w:rPr>
          <w:rFonts w:ascii="Times New Roman" w:hAnsi="Times New Roman" w:cs="Times New Roman"/>
          <w:b/>
        </w:rPr>
      </w:pP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b/>
        </w:rPr>
        <w:t>6.1.</w:t>
      </w:r>
      <w:r w:rsidRPr="00F92D56">
        <w:rPr>
          <w:rFonts w:ascii="Times New Roman" w:hAnsi="Times New Roman" w:cs="Times New Roman"/>
        </w:rPr>
        <w:t>Продукты и продовольственное сырье, используемые для приготовления пищи в столовой должны:</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rPr>
        <w:t>- соответствовать нормативной и технической документации, устанавливающей требования к качеству и безопасности пищевых продуктов, к контролю за их качеством и безопасностью, условиями их хранения, перевозки, реализации и использования;</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rPr>
        <w:t>- иметь документы, подтверждающие происхождение, качество и безопасность таких продуктов для здоровья человека;</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rPr>
        <w:t>- качество поставляемой продукции должно соответствовать требованиям Федерального закона от 2 января 2000г. № 29-ФЗ «О качестве и безопасности пищевых продуктов».</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rPr>
        <w:t>Некачественно приготовленная пища или пища, приготовленная из некачественных продуктов питания или с нарушением технологии, признанная таковой по акту, должна быть заменена Исполнителем в течение 60 минут с момента получения соответствующего уведомления от Заказчика.</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b/>
        </w:rPr>
        <w:t>6.2.</w:t>
      </w:r>
      <w:r w:rsidRPr="00F92D56">
        <w:rPr>
          <w:rFonts w:ascii="Times New Roman" w:hAnsi="Times New Roman" w:cs="Times New Roman"/>
        </w:rPr>
        <w:t>Гигиенические показатели безопасности и пищевой ценности продовольственного сырья и пищевых продуктов, используемых в питании детей и подростков, должны соответствовать требованиям СанПиН 2.3.2.1078-01 «Гигиенические требования безопасности и пищевой ценности пищевых продуктов».</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b/>
        </w:rPr>
        <w:t>6.3.</w:t>
      </w:r>
      <w:r w:rsidRPr="00F92D56">
        <w:rPr>
          <w:rFonts w:ascii="Times New Roman" w:hAnsi="Times New Roman" w:cs="Times New Roman"/>
        </w:rPr>
        <w:t>Гигиенические показатели по срокам годности и условиям хранения пищевых продуктов должны соответствовать требованиям СанПиН 2.3.2.1324-03 «Гигиенические требования к срокам годности и условиям хранения пищевых продуктов».</w:t>
      </w:r>
    </w:p>
    <w:p w:rsidR="00C04FBA" w:rsidRPr="00F92D56" w:rsidRDefault="00C04FBA" w:rsidP="00C04FBA">
      <w:pPr>
        <w:tabs>
          <w:tab w:val="left" w:pos="6474"/>
        </w:tabs>
        <w:spacing w:after="0" w:line="240" w:lineRule="auto"/>
        <w:ind w:firstLine="567"/>
        <w:jc w:val="both"/>
        <w:rPr>
          <w:rFonts w:ascii="Times New Roman" w:hAnsi="Times New Roman" w:cs="Times New Roman"/>
        </w:rPr>
      </w:pPr>
      <w:r w:rsidRPr="00F92D56">
        <w:rPr>
          <w:rFonts w:ascii="Times New Roman" w:hAnsi="Times New Roman" w:cs="Times New Roman"/>
          <w:b/>
        </w:rPr>
        <w:t>6.4.</w:t>
      </w:r>
      <w:r w:rsidRPr="00F92D56">
        <w:rPr>
          <w:rFonts w:ascii="Times New Roman" w:hAnsi="Times New Roman" w:cs="Times New Roman"/>
        </w:rPr>
        <w:t xml:space="preserve"> Услуга осуществляется Исполнителем на пищеблоках школьных столовых с использованием оборудования Исполнителя и Заказчика (при наличии у Заказчика соответствующего технологического оборудования).</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b/>
        </w:rPr>
        <w:t>6.5.</w:t>
      </w:r>
      <w:r w:rsidRPr="00F92D56">
        <w:rPr>
          <w:rFonts w:ascii="Times New Roman" w:hAnsi="Times New Roman" w:cs="Times New Roman"/>
        </w:rPr>
        <w:t xml:space="preserve">При оказании услуги Исполнитель обязан: </w:t>
      </w:r>
    </w:p>
    <w:p w:rsidR="00C04FBA" w:rsidRPr="00F92D56" w:rsidRDefault="00C04FBA" w:rsidP="00C04FBA">
      <w:pPr>
        <w:autoSpaceDE w:val="0"/>
        <w:autoSpaceDN w:val="0"/>
        <w:adjustRightInd w:val="0"/>
        <w:spacing w:after="0" w:line="240" w:lineRule="auto"/>
        <w:ind w:firstLine="567"/>
        <w:jc w:val="both"/>
        <w:rPr>
          <w:rFonts w:ascii="Times New Roman" w:hAnsi="Times New Roman" w:cs="Times New Roman"/>
        </w:rPr>
      </w:pPr>
      <w:r w:rsidRPr="00F92D56">
        <w:rPr>
          <w:rFonts w:ascii="Times New Roman" w:hAnsi="Times New Roman" w:cs="Times New Roman"/>
        </w:rPr>
        <w:t xml:space="preserve">-контролировать соблюдение требований </w:t>
      </w:r>
      <w:r w:rsidRPr="00F92D56">
        <w:rPr>
          <w:rFonts w:ascii="Times New Roman" w:eastAsia="Calibri" w:hAnsi="Times New Roman" w:cs="Times New Roman"/>
        </w:rPr>
        <w:t xml:space="preserve">СанПиН 2.3/2.4.3590-20 «Санитарно-эпидемиологические требования к организации общественного питания населения» </w:t>
      </w:r>
      <w:r w:rsidRPr="00F92D56">
        <w:rPr>
          <w:rFonts w:ascii="Times New Roman" w:hAnsi="Times New Roman" w:cs="Times New Roman"/>
        </w:rPr>
        <w:t>в части требований к транспортировке, приему и хранению сырья, пищевых продуктов;</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rPr>
        <w:t>- выполнять требования по безопасности услуг питания в соответствии с ГОСТ 31984-2012 «Услуги общественного питания. Общие требования»;</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rPr>
        <w:t>-обеспечить питание детей в соответствии с утвержденным примерным меню, составленным с учетом выполнения натуральных норм питания, оптимального режима питания, сбалансированным по содержанию основных питательных веществ, рекомендованным нормативными документами, гарантийный срок на поставку товара действует с момента передачи товара Заказчику и должен составлять не менее с 70% запасом срока годности. Если в процессе эксплуатации товара в течении гарантийного срока обнаружатся недостатки товара, то они подлежат устранению силами и средствами Исполнителя. Срок исполнения гарантийных обязательств по устранению недостатков товара не может превышать 1 (один) день с момента получения уведомления от Заказчика о недостатках товара;</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rPr>
        <w:t>- соблюдать правила техники безопасности, правила пожарной безопасности, правила охраны труда и правила внутреннего трудового распорядка, установленные у Заказчика, а также санитарно-противоэпидемиологический и пропускной режим Заказчика;</w:t>
      </w:r>
    </w:p>
    <w:p w:rsidR="00C04FBA" w:rsidRPr="00F92D56" w:rsidRDefault="00C04FBA" w:rsidP="00C04FBA">
      <w:pPr>
        <w:pStyle w:val="aff0"/>
        <w:tabs>
          <w:tab w:val="left" w:pos="1115"/>
        </w:tabs>
        <w:ind w:left="0" w:right="0" w:firstLine="0"/>
      </w:pPr>
      <w:r w:rsidRPr="00F92D56">
        <w:t xml:space="preserve">            - оказывать       </w:t>
      </w:r>
      <w:r w:rsidRPr="00F92D56">
        <w:rPr>
          <w:spacing w:val="1"/>
        </w:rPr>
        <w:t xml:space="preserve"> </w:t>
      </w:r>
      <w:r w:rsidRPr="00F92D56">
        <w:t xml:space="preserve">услуги       </w:t>
      </w:r>
      <w:r w:rsidRPr="00F92D56">
        <w:rPr>
          <w:spacing w:val="1"/>
        </w:rPr>
        <w:t xml:space="preserve"> </w:t>
      </w:r>
      <w:r w:rsidRPr="00F92D56">
        <w:t>питания         детей, обучающихся</w:t>
      </w:r>
      <w:r w:rsidRPr="00F92D56">
        <w:rPr>
          <w:spacing w:val="1"/>
        </w:rPr>
        <w:t xml:space="preserve"> </w:t>
      </w:r>
      <w:r w:rsidRPr="00F92D56">
        <w:t>по образовательным программам начального общего</w:t>
      </w:r>
      <w:r w:rsidRPr="00F92D56">
        <w:rPr>
          <w:spacing w:val="59"/>
        </w:rPr>
        <w:t xml:space="preserve"> </w:t>
      </w:r>
      <w:r w:rsidRPr="00F92D56">
        <w:t xml:space="preserve">образования (далее - услуги) </w:t>
      </w:r>
      <w:r w:rsidRPr="00F92D56">
        <w:rPr>
          <w:spacing w:val="-68"/>
        </w:rPr>
        <w:t xml:space="preserve"> </w:t>
      </w:r>
      <w:r w:rsidRPr="00F92D56">
        <w:t>в</w:t>
      </w:r>
      <w:r w:rsidRPr="00F92D56">
        <w:rPr>
          <w:spacing w:val="-3"/>
        </w:rPr>
        <w:t xml:space="preserve"> </w:t>
      </w:r>
      <w:r w:rsidRPr="00F92D56">
        <w:t>установленные</w:t>
      </w:r>
      <w:r w:rsidRPr="00F92D56">
        <w:rPr>
          <w:spacing w:val="-3"/>
        </w:rPr>
        <w:t xml:space="preserve"> З</w:t>
      </w:r>
      <w:r w:rsidRPr="00F92D56">
        <w:t>аказчиком</w:t>
      </w:r>
      <w:r w:rsidRPr="00F92D56">
        <w:rPr>
          <w:spacing w:val="-2"/>
        </w:rPr>
        <w:t xml:space="preserve"> </w:t>
      </w:r>
      <w:r w:rsidRPr="00F92D56">
        <w:t>сроки</w:t>
      </w:r>
      <w:r w:rsidRPr="00F92D56">
        <w:rPr>
          <w:spacing w:val="-4"/>
        </w:rPr>
        <w:t xml:space="preserve"> </w:t>
      </w:r>
      <w:r w:rsidRPr="00F92D56">
        <w:t>и</w:t>
      </w:r>
      <w:r w:rsidRPr="00F92D56">
        <w:rPr>
          <w:spacing w:val="-3"/>
        </w:rPr>
        <w:t xml:space="preserve"> </w:t>
      </w:r>
      <w:r w:rsidRPr="00F92D56">
        <w:t>в</w:t>
      </w:r>
      <w:r w:rsidRPr="00F92D56">
        <w:rPr>
          <w:spacing w:val="-3"/>
        </w:rPr>
        <w:t xml:space="preserve"> </w:t>
      </w:r>
      <w:r w:rsidRPr="00F92D56">
        <w:t>установленных</w:t>
      </w:r>
      <w:r w:rsidRPr="00F92D56">
        <w:rPr>
          <w:spacing w:val="-2"/>
        </w:rPr>
        <w:t xml:space="preserve"> З</w:t>
      </w:r>
      <w:r w:rsidRPr="00F92D56">
        <w:t>аказчиком</w:t>
      </w:r>
      <w:r w:rsidRPr="00F92D56">
        <w:rPr>
          <w:spacing w:val="-5"/>
        </w:rPr>
        <w:t xml:space="preserve"> </w:t>
      </w:r>
      <w:r w:rsidRPr="00F92D56">
        <w:t>объемах;</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rPr>
        <w:t>- оказывать</w:t>
      </w:r>
      <w:r w:rsidRPr="00F92D56">
        <w:rPr>
          <w:rFonts w:ascii="Times New Roman" w:hAnsi="Times New Roman" w:cs="Times New Roman"/>
          <w:color w:val="FF0000"/>
          <w:spacing w:val="1"/>
        </w:rPr>
        <w:t xml:space="preserve"> </w:t>
      </w:r>
      <w:r w:rsidRPr="00F92D56">
        <w:rPr>
          <w:rFonts w:ascii="Times New Roman" w:hAnsi="Times New Roman" w:cs="Times New Roman"/>
        </w:rPr>
        <w:t>услуги</w:t>
      </w:r>
      <w:r w:rsidRPr="00F92D56">
        <w:rPr>
          <w:rFonts w:ascii="Times New Roman" w:hAnsi="Times New Roman" w:cs="Times New Roman"/>
          <w:spacing w:val="1"/>
        </w:rPr>
        <w:t xml:space="preserve"> </w:t>
      </w:r>
      <w:r w:rsidRPr="00F92D56">
        <w:rPr>
          <w:rFonts w:ascii="Times New Roman" w:hAnsi="Times New Roman" w:cs="Times New Roman"/>
        </w:rPr>
        <w:t>в</w:t>
      </w:r>
      <w:r w:rsidRPr="00F92D56">
        <w:rPr>
          <w:rFonts w:ascii="Times New Roman" w:hAnsi="Times New Roman" w:cs="Times New Roman"/>
          <w:spacing w:val="1"/>
        </w:rPr>
        <w:t xml:space="preserve"> </w:t>
      </w:r>
      <w:r w:rsidRPr="00F92D56">
        <w:rPr>
          <w:rFonts w:ascii="Times New Roman" w:hAnsi="Times New Roman" w:cs="Times New Roman"/>
        </w:rPr>
        <w:t>соответствии</w:t>
      </w:r>
      <w:r w:rsidRPr="00F92D56">
        <w:rPr>
          <w:rFonts w:ascii="Times New Roman" w:hAnsi="Times New Roman" w:cs="Times New Roman"/>
          <w:spacing w:val="1"/>
        </w:rPr>
        <w:t xml:space="preserve"> </w:t>
      </w:r>
      <w:r w:rsidRPr="00F92D56">
        <w:rPr>
          <w:rFonts w:ascii="Times New Roman" w:hAnsi="Times New Roman" w:cs="Times New Roman"/>
        </w:rPr>
        <w:t>с</w:t>
      </w:r>
      <w:r w:rsidRPr="00F92D56">
        <w:rPr>
          <w:rFonts w:ascii="Times New Roman" w:hAnsi="Times New Roman" w:cs="Times New Roman"/>
          <w:spacing w:val="1"/>
        </w:rPr>
        <w:t xml:space="preserve"> </w:t>
      </w:r>
      <w:proofErr w:type="spellStart"/>
      <w:r w:rsidRPr="00F92D56">
        <w:rPr>
          <w:rFonts w:ascii="Times New Roman" w:hAnsi="Times New Roman" w:cs="Times New Roman"/>
        </w:rPr>
        <w:t>санитарно</w:t>
      </w:r>
      <w:proofErr w:type="spellEnd"/>
      <w:r w:rsidRPr="00F92D56">
        <w:rPr>
          <w:rFonts w:ascii="Times New Roman" w:hAnsi="Times New Roman" w:cs="Times New Roman"/>
        </w:rPr>
        <w:t xml:space="preserve"> -</w:t>
      </w:r>
      <w:r w:rsidRPr="00F92D56">
        <w:rPr>
          <w:rFonts w:ascii="Times New Roman" w:hAnsi="Times New Roman" w:cs="Times New Roman"/>
          <w:spacing w:val="-67"/>
        </w:rPr>
        <w:t xml:space="preserve">  </w:t>
      </w:r>
      <w:r w:rsidRPr="00F92D56">
        <w:rPr>
          <w:rFonts w:ascii="Times New Roman" w:hAnsi="Times New Roman" w:cs="Times New Roman"/>
        </w:rPr>
        <w:t>эпидемиологическими</w:t>
      </w:r>
      <w:r w:rsidRPr="00F92D56">
        <w:rPr>
          <w:rFonts w:ascii="Times New Roman" w:hAnsi="Times New Roman" w:cs="Times New Roman"/>
          <w:spacing w:val="1"/>
        </w:rPr>
        <w:t xml:space="preserve"> </w:t>
      </w:r>
      <w:r w:rsidRPr="00F92D56">
        <w:rPr>
          <w:rFonts w:ascii="Times New Roman" w:hAnsi="Times New Roman" w:cs="Times New Roman"/>
        </w:rPr>
        <w:t>правилами,</w:t>
      </w:r>
      <w:r w:rsidRPr="00F92D56">
        <w:rPr>
          <w:rFonts w:ascii="Times New Roman" w:hAnsi="Times New Roman" w:cs="Times New Roman"/>
          <w:spacing w:val="1"/>
        </w:rPr>
        <w:t xml:space="preserve"> </w:t>
      </w:r>
      <w:r w:rsidRPr="00F92D56">
        <w:rPr>
          <w:rFonts w:ascii="Times New Roman" w:hAnsi="Times New Roman" w:cs="Times New Roman"/>
        </w:rPr>
        <w:t>с</w:t>
      </w:r>
      <w:r w:rsidRPr="00F92D56">
        <w:rPr>
          <w:rFonts w:ascii="Times New Roman" w:hAnsi="Times New Roman" w:cs="Times New Roman"/>
          <w:spacing w:val="1"/>
        </w:rPr>
        <w:t xml:space="preserve"> </w:t>
      </w:r>
      <w:r w:rsidRPr="00F92D56">
        <w:rPr>
          <w:rFonts w:ascii="Times New Roman" w:hAnsi="Times New Roman" w:cs="Times New Roman"/>
        </w:rPr>
        <w:t>соблюдением</w:t>
      </w:r>
      <w:r w:rsidRPr="00F92D56">
        <w:rPr>
          <w:rFonts w:ascii="Times New Roman" w:hAnsi="Times New Roman" w:cs="Times New Roman"/>
          <w:spacing w:val="1"/>
        </w:rPr>
        <w:t xml:space="preserve"> </w:t>
      </w:r>
      <w:r w:rsidRPr="00F92D56">
        <w:rPr>
          <w:rFonts w:ascii="Times New Roman" w:hAnsi="Times New Roman" w:cs="Times New Roman"/>
        </w:rPr>
        <w:t>санитарно-</w:t>
      </w:r>
      <w:r w:rsidRPr="00F92D56">
        <w:rPr>
          <w:rFonts w:ascii="Times New Roman" w:hAnsi="Times New Roman" w:cs="Times New Roman"/>
          <w:spacing w:val="1"/>
        </w:rPr>
        <w:t xml:space="preserve"> </w:t>
      </w:r>
      <w:r w:rsidRPr="00F92D56">
        <w:rPr>
          <w:rFonts w:ascii="Times New Roman" w:hAnsi="Times New Roman" w:cs="Times New Roman"/>
        </w:rPr>
        <w:t>эпидемиологических требований к организации питания населения, в том</w:t>
      </w:r>
      <w:r w:rsidRPr="00F92D56">
        <w:rPr>
          <w:rFonts w:ascii="Times New Roman" w:hAnsi="Times New Roman" w:cs="Times New Roman"/>
          <w:spacing w:val="1"/>
        </w:rPr>
        <w:t xml:space="preserve"> </w:t>
      </w:r>
      <w:r w:rsidRPr="00F92D56">
        <w:rPr>
          <w:rFonts w:ascii="Times New Roman" w:hAnsi="Times New Roman" w:cs="Times New Roman"/>
        </w:rPr>
        <w:t>числе направленных на предотвращение вредного воздействия факторов</w:t>
      </w:r>
      <w:r w:rsidRPr="00F92D56">
        <w:rPr>
          <w:rFonts w:ascii="Times New Roman" w:hAnsi="Times New Roman" w:cs="Times New Roman"/>
          <w:spacing w:val="1"/>
        </w:rPr>
        <w:t xml:space="preserve"> </w:t>
      </w:r>
      <w:r w:rsidRPr="00F92D56">
        <w:rPr>
          <w:rFonts w:ascii="Times New Roman" w:hAnsi="Times New Roman" w:cs="Times New Roman"/>
        </w:rPr>
        <w:t>среды</w:t>
      </w:r>
      <w:r w:rsidRPr="00F92D56">
        <w:rPr>
          <w:rFonts w:ascii="Times New Roman" w:hAnsi="Times New Roman" w:cs="Times New Roman"/>
          <w:spacing w:val="1"/>
        </w:rPr>
        <w:t xml:space="preserve"> </w:t>
      </w:r>
      <w:r w:rsidRPr="00F92D56">
        <w:rPr>
          <w:rFonts w:ascii="Times New Roman" w:hAnsi="Times New Roman" w:cs="Times New Roman"/>
        </w:rPr>
        <w:t>обитания,</w:t>
      </w:r>
      <w:r w:rsidRPr="00F92D56">
        <w:rPr>
          <w:rFonts w:ascii="Times New Roman" w:hAnsi="Times New Roman" w:cs="Times New Roman"/>
          <w:spacing w:val="1"/>
        </w:rPr>
        <w:t xml:space="preserve"> </w:t>
      </w:r>
      <w:r w:rsidRPr="00F92D56">
        <w:rPr>
          <w:rFonts w:ascii="Times New Roman" w:hAnsi="Times New Roman" w:cs="Times New Roman"/>
        </w:rPr>
        <w:t>биологических</w:t>
      </w:r>
      <w:r w:rsidRPr="00F92D56">
        <w:rPr>
          <w:rFonts w:ascii="Times New Roman" w:hAnsi="Times New Roman" w:cs="Times New Roman"/>
          <w:spacing w:val="1"/>
        </w:rPr>
        <w:t xml:space="preserve"> </w:t>
      </w:r>
      <w:r w:rsidRPr="00F92D56">
        <w:rPr>
          <w:rFonts w:ascii="Times New Roman" w:hAnsi="Times New Roman" w:cs="Times New Roman"/>
        </w:rPr>
        <w:t>факторов,</w:t>
      </w:r>
      <w:r w:rsidRPr="00F92D56">
        <w:rPr>
          <w:rFonts w:ascii="Times New Roman" w:hAnsi="Times New Roman" w:cs="Times New Roman"/>
          <w:spacing w:val="1"/>
        </w:rPr>
        <w:t xml:space="preserve"> </w:t>
      </w:r>
      <w:r w:rsidRPr="00F92D56">
        <w:rPr>
          <w:rFonts w:ascii="Times New Roman" w:hAnsi="Times New Roman" w:cs="Times New Roman"/>
        </w:rPr>
        <w:t>химических</w:t>
      </w:r>
      <w:r w:rsidRPr="00F92D56">
        <w:rPr>
          <w:rFonts w:ascii="Times New Roman" w:hAnsi="Times New Roman" w:cs="Times New Roman"/>
          <w:spacing w:val="1"/>
        </w:rPr>
        <w:t xml:space="preserve"> </w:t>
      </w:r>
      <w:r w:rsidRPr="00F92D56">
        <w:rPr>
          <w:rFonts w:ascii="Times New Roman" w:hAnsi="Times New Roman" w:cs="Times New Roman"/>
        </w:rPr>
        <w:t>факторов,</w:t>
      </w:r>
      <w:r w:rsidRPr="00F92D56">
        <w:rPr>
          <w:rFonts w:ascii="Times New Roman" w:hAnsi="Times New Roman" w:cs="Times New Roman"/>
          <w:spacing w:val="1"/>
        </w:rPr>
        <w:t xml:space="preserve"> </w:t>
      </w:r>
      <w:r w:rsidRPr="00F92D56">
        <w:rPr>
          <w:rFonts w:ascii="Times New Roman" w:hAnsi="Times New Roman" w:cs="Times New Roman"/>
        </w:rPr>
        <w:t>физических факторов;</w:t>
      </w:r>
    </w:p>
    <w:p w:rsidR="00C04FBA" w:rsidRPr="00F92D56" w:rsidRDefault="00C04FBA" w:rsidP="00C04FBA">
      <w:pPr>
        <w:tabs>
          <w:tab w:val="left" w:pos="1115"/>
        </w:tabs>
        <w:spacing w:after="0" w:line="240" w:lineRule="auto"/>
        <w:jc w:val="both"/>
        <w:rPr>
          <w:rFonts w:ascii="Times New Roman" w:hAnsi="Times New Roman" w:cs="Times New Roman"/>
        </w:rPr>
      </w:pPr>
      <w:r w:rsidRPr="00F92D56">
        <w:rPr>
          <w:rFonts w:ascii="Times New Roman" w:hAnsi="Times New Roman" w:cs="Times New Roman"/>
        </w:rPr>
        <w:t xml:space="preserve">           - обеспечивать соответствие готовых блюд, напитков, кулинарных,</w:t>
      </w:r>
      <w:r w:rsidRPr="00F92D56">
        <w:rPr>
          <w:rFonts w:ascii="Times New Roman" w:hAnsi="Times New Roman" w:cs="Times New Roman"/>
          <w:spacing w:val="1"/>
        </w:rPr>
        <w:t xml:space="preserve"> </w:t>
      </w:r>
      <w:r w:rsidRPr="00F92D56">
        <w:rPr>
          <w:rFonts w:ascii="Times New Roman" w:hAnsi="Times New Roman" w:cs="Times New Roman"/>
        </w:rPr>
        <w:t>мучных,</w:t>
      </w:r>
      <w:r w:rsidRPr="00F92D56">
        <w:rPr>
          <w:rFonts w:ascii="Times New Roman" w:hAnsi="Times New Roman" w:cs="Times New Roman"/>
          <w:spacing w:val="1"/>
        </w:rPr>
        <w:t xml:space="preserve"> </w:t>
      </w:r>
      <w:r w:rsidRPr="00F92D56">
        <w:rPr>
          <w:rFonts w:ascii="Times New Roman" w:hAnsi="Times New Roman" w:cs="Times New Roman"/>
        </w:rPr>
        <w:t>кондитерских,</w:t>
      </w:r>
      <w:r w:rsidRPr="00F92D56">
        <w:rPr>
          <w:rFonts w:ascii="Times New Roman" w:hAnsi="Times New Roman" w:cs="Times New Roman"/>
          <w:spacing w:val="1"/>
        </w:rPr>
        <w:t xml:space="preserve"> </w:t>
      </w:r>
      <w:r w:rsidRPr="00F92D56">
        <w:rPr>
          <w:rFonts w:ascii="Times New Roman" w:hAnsi="Times New Roman" w:cs="Times New Roman"/>
        </w:rPr>
        <w:t>хлебобулочных</w:t>
      </w:r>
      <w:r w:rsidRPr="00F92D56">
        <w:rPr>
          <w:rFonts w:ascii="Times New Roman" w:hAnsi="Times New Roman" w:cs="Times New Roman"/>
          <w:spacing w:val="1"/>
        </w:rPr>
        <w:t xml:space="preserve"> </w:t>
      </w:r>
      <w:r w:rsidRPr="00F92D56">
        <w:rPr>
          <w:rFonts w:ascii="Times New Roman" w:hAnsi="Times New Roman" w:cs="Times New Roman"/>
        </w:rPr>
        <w:t>изделий</w:t>
      </w:r>
      <w:r w:rsidRPr="00F92D56">
        <w:rPr>
          <w:rFonts w:ascii="Times New Roman" w:hAnsi="Times New Roman" w:cs="Times New Roman"/>
          <w:spacing w:val="1"/>
        </w:rPr>
        <w:t xml:space="preserve"> </w:t>
      </w:r>
      <w:r w:rsidRPr="00F92D56">
        <w:rPr>
          <w:rFonts w:ascii="Times New Roman" w:hAnsi="Times New Roman" w:cs="Times New Roman"/>
        </w:rPr>
        <w:t>(далее - пищевая</w:t>
      </w:r>
      <w:r w:rsidRPr="00F92D56">
        <w:rPr>
          <w:rFonts w:ascii="Times New Roman" w:hAnsi="Times New Roman" w:cs="Times New Roman"/>
          <w:spacing w:val="1"/>
        </w:rPr>
        <w:t xml:space="preserve"> </w:t>
      </w:r>
      <w:r w:rsidRPr="00F92D56">
        <w:rPr>
          <w:rFonts w:ascii="Times New Roman" w:hAnsi="Times New Roman" w:cs="Times New Roman"/>
        </w:rPr>
        <w:t>продукция)</w:t>
      </w:r>
      <w:r w:rsidRPr="00F92D56">
        <w:rPr>
          <w:rFonts w:ascii="Times New Roman" w:hAnsi="Times New Roman" w:cs="Times New Roman"/>
          <w:spacing w:val="1"/>
        </w:rPr>
        <w:t xml:space="preserve"> </w:t>
      </w:r>
      <w:r w:rsidRPr="00F92D56">
        <w:rPr>
          <w:rFonts w:ascii="Times New Roman" w:hAnsi="Times New Roman" w:cs="Times New Roman"/>
        </w:rPr>
        <w:t>требованиям,</w:t>
      </w:r>
      <w:r w:rsidRPr="00F92D56">
        <w:rPr>
          <w:rFonts w:ascii="Times New Roman" w:hAnsi="Times New Roman" w:cs="Times New Roman"/>
          <w:spacing w:val="1"/>
        </w:rPr>
        <w:t xml:space="preserve"> </w:t>
      </w:r>
      <w:r w:rsidRPr="00F92D56">
        <w:rPr>
          <w:rFonts w:ascii="Times New Roman" w:hAnsi="Times New Roman" w:cs="Times New Roman"/>
        </w:rPr>
        <w:t>установленным</w:t>
      </w:r>
      <w:r w:rsidRPr="00F92D56">
        <w:rPr>
          <w:rFonts w:ascii="Times New Roman" w:hAnsi="Times New Roman" w:cs="Times New Roman"/>
          <w:spacing w:val="1"/>
        </w:rPr>
        <w:t xml:space="preserve"> </w:t>
      </w:r>
      <w:r w:rsidRPr="00F92D56">
        <w:rPr>
          <w:rFonts w:ascii="Times New Roman" w:hAnsi="Times New Roman" w:cs="Times New Roman"/>
        </w:rPr>
        <w:t>техническими</w:t>
      </w:r>
      <w:r w:rsidRPr="00F92D56">
        <w:rPr>
          <w:rFonts w:ascii="Times New Roman" w:hAnsi="Times New Roman" w:cs="Times New Roman"/>
          <w:spacing w:val="1"/>
        </w:rPr>
        <w:t xml:space="preserve"> </w:t>
      </w:r>
      <w:r w:rsidRPr="00F92D56">
        <w:rPr>
          <w:rFonts w:ascii="Times New Roman" w:hAnsi="Times New Roman" w:cs="Times New Roman"/>
        </w:rPr>
        <w:lastRenderedPageBreak/>
        <w:t>регламентами</w:t>
      </w:r>
      <w:r w:rsidRPr="00F92D56">
        <w:rPr>
          <w:rFonts w:ascii="Times New Roman" w:hAnsi="Times New Roman" w:cs="Times New Roman"/>
          <w:spacing w:val="-67"/>
        </w:rPr>
        <w:t xml:space="preserve"> </w:t>
      </w:r>
      <w:r w:rsidRPr="00F92D56">
        <w:rPr>
          <w:rFonts w:ascii="Times New Roman" w:hAnsi="Times New Roman" w:cs="Times New Roman"/>
        </w:rPr>
        <w:t>Таможенного</w:t>
      </w:r>
      <w:r w:rsidRPr="00F92D56">
        <w:rPr>
          <w:rFonts w:ascii="Times New Roman" w:hAnsi="Times New Roman" w:cs="Times New Roman"/>
          <w:spacing w:val="60"/>
        </w:rPr>
        <w:t xml:space="preserve"> </w:t>
      </w:r>
      <w:r w:rsidRPr="00F92D56">
        <w:rPr>
          <w:rFonts w:ascii="Times New Roman" w:hAnsi="Times New Roman" w:cs="Times New Roman"/>
        </w:rPr>
        <w:t>союза,</w:t>
      </w:r>
      <w:r w:rsidRPr="00F92D56">
        <w:rPr>
          <w:rFonts w:ascii="Times New Roman" w:hAnsi="Times New Roman" w:cs="Times New Roman"/>
          <w:spacing w:val="130"/>
        </w:rPr>
        <w:t xml:space="preserve"> </w:t>
      </w:r>
      <w:r w:rsidRPr="00F92D56">
        <w:rPr>
          <w:rFonts w:ascii="Times New Roman" w:hAnsi="Times New Roman" w:cs="Times New Roman"/>
        </w:rPr>
        <w:t>Евразийского</w:t>
      </w:r>
      <w:r w:rsidRPr="00F92D56">
        <w:rPr>
          <w:rFonts w:ascii="Times New Roman" w:hAnsi="Times New Roman" w:cs="Times New Roman"/>
          <w:spacing w:val="129"/>
        </w:rPr>
        <w:t xml:space="preserve"> </w:t>
      </w:r>
      <w:r w:rsidRPr="00F92D56">
        <w:rPr>
          <w:rFonts w:ascii="Times New Roman" w:hAnsi="Times New Roman" w:cs="Times New Roman"/>
        </w:rPr>
        <w:t>экономического</w:t>
      </w:r>
      <w:r w:rsidRPr="00F92D56">
        <w:rPr>
          <w:rFonts w:ascii="Times New Roman" w:hAnsi="Times New Roman" w:cs="Times New Roman"/>
          <w:spacing w:val="129"/>
        </w:rPr>
        <w:t xml:space="preserve"> </w:t>
      </w:r>
      <w:r w:rsidRPr="00F92D56">
        <w:rPr>
          <w:rFonts w:ascii="Times New Roman" w:hAnsi="Times New Roman" w:cs="Times New Roman"/>
        </w:rPr>
        <w:t>союза,</w:t>
      </w:r>
      <w:r w:rsidRPr="00F92D56">
        <w:rPr>
          <w:rFonts w:ascii="Times New Roman" w:hAnsi="Times New Roman" w:cs="Times New Roman"/>
          <w:spacing w:val="129"/>
        </w:rPr>
        <w:t xml:space="preserve"> </w:t>
      </w:r>
      <w:r w:rsidRPr="00F92D56">
        <w:rPr>
          <w:rFonts w:ascii="Times New Roman" w:hAnsi="Times New Roman" w:cs="Times New Roman"/>
        </w:rPr>
        <w:t>указанным</w:t>
      </w:r>
      <w:r w:rsidRPr="00F92D56">
        <w:rPr>
          <w:rFonts w:ascii="Times New Roman" w:hAnsi="Times New Roman" w:cs="Times New Roman"/>
          <w:spacing w:val="-68"/>
        </w:rPr>
        <w:t xml:space="preserve"> </w:t>
      </w:r>
      <w:r w:rsidRPr="00F92D56">
        <w:rPr>
          <w:rFonts w:ascii="Times New Roman" w:hAnsi="Times New Roman" w:cs="Times New Roman"/>
        </w:rPr>
        <w:t>в</w:t>
      </w:r>
      <w:r w:rsidRPr="00F92D56">
        <w:rPr>
          <w:rFonts w:ascii="Times New Roman" w:hAnsi="Times New Roman" w:cs="Times New Roman"/>
          <w:spacing w:val="1"/>
        </w:rPr>
        <w:t xml:space="preserve"> </w:t>
      </w:r>
      <w:r w:rsidRPr="00F92D56">
        <w:rPr>
          <w:rFonts w:ascii="Times New Roman" w:hAnsi="Times New Roman" w:cs="Times New Roman"/>
        </w:rPr>
        <w:t>санитарно-эпидемиологических</w:t>
      </w:r>
      <w:r w:rsidRPr="00F92D56">
        <w:rPr>
          <w:rFonts w:ascii="Times New Roman" w:hAnsi="Times New Roman" w:cs="Times New Roman"/>
          <w:spacing w:val="1"/>
        </w:rPr>
        <w:t xml:space="preserve"> </w:t>
      </w:r>
      <w:r w:rsidRPr="00F92D56">
        <w:rPr>
          <w:rFonts w:ascii="Times New Roman" w:hAnsi="Times New Roman" w:cs="Times New Roman"/>
        </w:rPr>
        <w:t>требованиях</w:t>
      </w:r>
      <w:r w:rsidRPr="00F92D56">
        <w:rPr>
          <w:rFonts w:ascii="Times New Roman" w:hAnsi="Times New Roman" w:cs="Times New Roman"/>
          <w:spacing w:val="1"/>
        </w:rPr>
        <w:t xml:space="preserve"> </w:t>
      </w:r>
      <w:r w:rsidRPr="00F92D56">
        <w:rPr>
          <w:rFonts w:ascii="Times New Roman" w:hAnsi="Times New Roman" w:cs="Times New Roman"/>
        </w:rPr>
        <w:t>к</w:t>
      </w:r>
      <w:r w:rsidRPr="00F92D56">
        <w:rPr>
          <w:rFonts w:ascii="Times New Roman" w:hAnsi="Times New Roman" w:cs="Times New Roman"/>
          <w:spacing w:val="1"/>
        </w:rPr>
        <w:t xml:space="preserve"> </w:t>
      </w:r>
      <w:r w:rsidRPr="00F92D56">
        <w:rPr>
          <w:rFonts w:ascii="Times New Roman" w:hAnsi="Times New Roman" w:cs="Times New Roman"/>
        </w:rPr>
        <w:t>организации</w:t>
      </w:r>
      <w:r w:rsidRPr="00F92D56">
        <w:rPr>
          <w:rFonts w:ascii="Times New Roman" w:hAnsi="Times New Roman" w:cs="Times New Roman"/>
          <w:spacing w:val="-67"/>
        </w:rPr>
        <w:t xml:space="preserve"> </w:t>
      </w:r>
      <w:r w:rsidRPr="00F92D56">
        <w:rPr>
          <w:rFonts w:ascii="Times New Roman" w:hAnsi="Times New Roman" w:cs="Times New Roman"/>
        </w:rPr>
        <w:t>общественного</w:t>
      </w:r>
      <w:r w:rsidRPr="00F92D56">
        <w:rPr>
          <w:rFonts w:ascii="Times New Roman" w:hAnsi="Times New Roman" w:cs="Times New Roman"/>
          <w:spacing w:val="1"/>
        </w:rPr>
        <w:t xml:space="preserve"> </w:t>
      </w:r>
      <w:r w:rsidRPr="00F92D56">
        <w:rPr>
          <w:rFonts w:ascii="Times New Roman" w:hAnsi="Times New Roman" w:cs="Times New Roman"/>
        </w:rPr>
        <w:t>питания</w:t>
      </w:r>
      <w:r w:rsidRPr="00F92D56">
        <w:rPr>
          <w:rFonts w:ascii="Times New Roman" w:hAnsi="Times New Roman" w:cs="Times New Roman"/>
          <w:spacing w:val="1"/>
        </w:rPr>
        <w:t xml:space="preserve"> </w:t>
      </w:r>
      <w:r w:rsidRPr="00F92D56">
        <w:rPr>
          <w:rFonts w:ascii="Times New Roman" w:hAnsi="Times New Roman" w:cs="Times New Roman"/>
        </w:rPr>
        <w:t>населения,</w:t>
      </w:r>
      <w:r w:rsidRPr="00F92D56">
        <w:rPr>
          <w:rFonts w:ascii="Times New Roman" w:hAnsi="Times New Roman" w:cs="Times New Roman"/>
          <w:spacing w:val="1"/>
        </w:rPr>
        <w:t xml:space="preserve"> </w:t>
      </w:r>
      <w:r w:rsidRPr="00F92D56">
        <w:rPr>
          <w:rFonts w:ascii="Times New Roman" w:hAnsi="Times New Roman" w:cs="Times New Roman"/>
        </w:rPr>
        <w:t>и</w:t>
      </w:r>
      <w:r w:rsidRPr="00F92D56">
        <w:rPr>
          <w:rFonts w:ascii="Times New Roman" w:hAnsi="Times New Roman" w:cs="Times New Roman"/>
          <w:spacing w:val="1"/>
        </w:rPr>
        <w:t xml:space="preserve"> </w:t>
      </w:r>
      <w:r w:rsidRPr="00F92D56">
        <w:rPr>
          <w:rFonts w:ascii="Times New Roman" w:hAnsi="Times New Roman" w:cs="Times New Roman"/>
        </w:rPr>
        <w:t>Единым</w:t>
      </w:r>
      <w:r w:rsidRPr="00F92D56">
        <w:rPr>
          <w:rFonts w:ascii="Times New Roman" w:hAnsi="Times New Roman" w:cs="Times New Roman"/>
          <w:spacing w:val="1"/>
        </w:rPr>
        <w:t xml:space="preserve"> </w:t>
      </w:r>
      <w:r w:rsidRPr="00F92D56">
        <w:rPr>
          <w:rFonts w:ascii="Times New Roman" w:hAnsi="Times New Roman" w:cs="Times New Roman"/>
        </w:rPr>
        <w:t>санитарно-эпидемиологическим</w:t>
      </w:r>
      <w:r w:rsidRPr="00F92D56">
        <w:rPr>
          <w:rFonts w:ascii="Times New Roman" w:hAnsi="Times New Roman" w:cs="Times New Roman"/>
          <w:spacing w:val="1"/>
        </w:rPr>
        <w:t xml:space="preserve"> </w:t>
      </w:r>
      <w:r w:rsidRPr="00F92D56">
        <w:rPr>
          <w:rFonts w:ascii="Times New Roman" w:hAnsi="Times New Roman" w:cs="Times New Roman"/>
        </w:rPr>
        <w:t>и</w:t>
      </w:r>
      <w:r w:rsidRPr="00F92D56">
        <w:rPr>
          <w:rFonts w:ascii="Times New Roman" w:hAnsi="Times New Roman" w:cs="Times New Roman"/>
          <w:spacing w:val="1"/>
        </w:rPr>
        <w:t xml:space="preserve"> </w:t>
      </w:r>
      <w:r w:rsidRPr="00F92D56">
        <w:rPr>
          <w:rFonts w:ascii="Times New Roman" w:hAnsi="Times New Roman" w:cs="Times New Roman"/>
        </w:rPr>
        <w:t>гигиеническим</w:t>
      </w:r>
      <w:r w:rsidRPr="00F92D56">
        <w:rPr>
          <w:rFonts w:ascii="Times New Roman" w:hAnsi="Times New Roman" w:cs="Times New Roman"/>
          <w:spacing w:val="1"/>
        </w:rPr>
        <w:t xml:space="preserve"> </w:t>
      </w:r>
      <w:r w:rsidRPr="00F92D56">
        <w:rPr>
          <w:rFonts w:ascii="Times New Roman" w:hAnsi="Times New Roman" w:cs="Times New Roman"/>
        </w:rPr>
        <w:t>требованиям</w:t>
      </w:r>
      <w:r w:rsidRPr="00F92D56">
        <w:rPr>
          <w:rFonts w:ascii="Times New Roman" w:hAnsi="Times New Roman" w:cs="Times New Roman"/>
          <w:spacing w:val="1"/>
        </w:rPr>
        <w:t xml:space="preserve"> </w:t>
      </w:r>
      <w:r w:rsidRPr="00F92D56">
        <w:rPr>
          <w:rFonts w:ascii="Times New Roman" w:hAnsi="Times New Roman" w:cs="Times New Roman"/>
        </w:rPr>
        <w:t>к</w:t>
      </w:r>
      <w:r w:rsidRPr="00F92D56">
        <w:rPr>
          <w:rFonts w:ascii="Times New Roman" w:hAnsi="Times New Roman" w:cs="Times New Roman"/>
          <w:spacing w:val="71"/>
        </w:rPr>
        <w:t xml:space="preserve"> </w:t>
      </w:r>
      <w:r w:rsidRPr="00F92D56">
        <w:rPr>
          <w:rFonts w:ascii="Times New Roman" w:hAnsi="Times New Roman" w:cs="Times New Roman"/>
        </w:rPr>
        <w:t>продукции</w:t>
      </w:r>
      <w:r w:rsidRPr="00F92D56">
        <w:rPr>
          <w:rFonts w:ascii="Times New Roman" w:hAnsi="Times New Roman" w:cs="Times New Roman"/>
          <w:spacing w:val="1"/>
        </w:rPr>
        <w:t xml:space="preserve"> </w:t>
      </w:r>
      <w:r w:rsidRPr="00F92D56">
        <w:rPr>
          <w:rFonts w:ascii="Times New Roman" w:hAnsi="Times New Roman" w:cs="Times New Roman"/>
        </w:rPr>
        <w:t>(товарам),</w:t>
      </w:r>
      <w:r w:rsidRPr="00F92D56">
        <w:rPr>
          <w:rFonts w:ascii="Times New Roman" w:hAnsi="Times New Roman" w:cs="Times New Roman"/>
          <w:spacing w:val="1"/>
        </w:rPr>
        <w:t xml:space="preserve"> </w:t>
      </w:r>
      <w:r w:rsidRPr="00F92D56">
        <w:rPr>
          <w:rFonts w:ascii="Times New Roman" w:hAnsi="Times New Roman" w:cs="Times New Roman"/>
        </w:rPr>
        <w:t>подлежащей</w:t>
      </w:r>
      <w:r w:rsidRPr="00F92D56">
        <w:rPr>
          <w:rFonts w:ascii="Times New Roman" w:hAnsi="Times New Roman" w:cs="Times New Roman"/>
          <w:spacing w:val="1"/>
        </w:rPr>
        <w:t xml:space="preserve"> </w:t>
      </w:r>
      <w:r w:rsidRPr="00F92D56">
        <w:rPr>
          <w:rFonts w:ascii="Times New Roman" w:hAnsi="Times New Roman" w:cs="Times New Roman"/>
        </w:rPr>
        <w:t>санитарно-эпидемиологическому</w:t>
      </w:r>
      <w:r w:rsidRPr="00F92D56">
        <w:rPr>
          <w:rFonts w:ascii="Times New Roman" w:hAnsi="Times New Roman" w:cs="Times New Roman"/>
          <w:spacing w:val="1"/>
        </w:rPr>
        <w:t xml:space="preserve"> </w:t>
      </w:r>
      <w:r w:rsidRPr="00F92D56">
        <w:rPr>
          <w:rFonts w:ascii="Times New Roman" w:hAnsi="Times New Roman" w:cs="Times New Roman"/>
        </w:rPr>
        <w:t>надзору</w:t>
      </w:r>
      <w:r w:rsidRPr="00F92D56">
        <w:rPr>
          <w:rFonts w:ascii="Times New Roman" w:hAnsi="Times New Roman" w:cs="Times New Roman"/>
          <w:spacing w:val="1"/>
        </w:rPr>
        <w:t xml:space="preserve"> </w:t>
      </w:r>
      <w:r w:rsidRPr="00F92D56">
        <w:rPr>
          <w:rFonts w:ascii="Times New Roman" w:hAnsi="Times New Roman" w:cs="Times New Roman"/>
        </w:rPr>
        <w:t>(контролю);</w:t>
      </w:r>
    </w:p>
    <w:p w:rsidR="00C04FBA" w:rsidRPr="00F92D56" w:rsidRDefault="00C04FBA" w:rsidP="00C04FBA">
      <w:pPr>
        <w:pStyle w:val="aff0"/>
        <w:tabs>
          <w:tab w:val="left" w:pos="1115"/>
        </w:tabs>
        <w:ind w:left="0" w:right="0" w:firstLine="0"/>
      </w:pPr>
      <w:r w:rsidRPr="00F92D56">
        <w:t xml:space="preserve">             - разрабатывать в соответствии с санитарно-эпидемиологическими</w:t>
      </w:r>
      <w:r w:rsidRPr="00F92D56">
        <w:rPr>
          <w:spacing w:val="1"/>
        </w:rPr>
        <w:t xml:space="preserve"> </w:t>
      </w:r>
      <w:r w:rsidRPr="00F92D56">
        <w:t>требованиями</w:t>
      </w:r>
      <w:r w:rsidRPr="00F92D56">
        <w:rPr>
          <w:spacing w:val="1"/>
        </w:rPr>
        <w:t xml:space="preserve"> </w:t>
      </w:r>
      <w:r w:rsidRPr="00F92D56">
        <w:t>к</w:t>
      </w:r>
      <w:r w:rsidRPr="00F92D56">
        <w:rPr>
          <w:spacing w:val="1"/>
        </w:rPr>
        <w:t xml:space="preserve"> </w:t>
      </w:r>
      <w:r w:rsidRPr="00F92D56">
        <w:t>организации</w:t>
      </w:r>
      <w:r w:rsidRPr="00F92D56">
        <w:rPr>
          <w:spacing w:val="1"/>
        </w:rPr>
        <w:t xml:space="preserve"> </w:t>
      </w:r>
      <w:r w:rsidRPr="00F92D56">
        <w:t>общественного</w:t>
      </w:r>
      <w:r w:rsidRPr="00F92D56">
        <w:rPr>
          <w:spacing w:val="1"/>
        </w:rPr>
        <w:t xml:space="preserve"> </w:t>
      </w:r>
      <w:r w:rsidRPr="00F92D56">
        <w:t>питания</w:t>
      </w:r>
      <w:r w:rsidRPr="00F92D56">
        <w:rPr>
          <w:spacing w:val="1"/>
        </w:rPr>
        <w:t xml:space="preserve"> </w:t>
      </w:r>
      <w:r w:rsidRPr="00F92D56">
        <w:t>населения,</w:t>
      </w:r>
      <w:r w:rsidRPr="00F92D56">
        <w:rPr>
          <w:spacing w:val="1"/>
        </w:rPr>
        <w:t xml:space="preserve"> </w:t>
      </w:r>
      <w:r w:rsidRPr="00F92D56">
        <w:t>требованиями заказчика и по согласованию с заказчиком утверждать для</w:t>
      </w:r>
      <w:r w:rsidRPr="00F92D56">
        <w:rPr>
          <w:spacing w:val="1"/>
        </w:rPr>
        <w:t xml:space="preserve"> </w:t>
      </w:r>
      <w:r w:rsidRPr="00F92D56">
        <w:t>каждой</w:t>
      </w:r>
      <w:r w:rsidRPr="00F92D56">
        <w:rPr>
          <w:spacing w:val="1"/>
        </w:rPr>
        <w:t xml:space="preserve"> </w:t>
      </w:r>
      <w:r w:rsidRPr="00F92D56">
        <w:t>возрастной</w:t>
      </w:r>
      <w:r w:rsidRPr="00F92D56">
        <w:rPr>
          <w:spacing w:val="1"/>
        </w:rPr>
        <w:t xml:space="preserve"> </w:t>
      </w:r>
      <w:r w:rsidRPr="00F92D56">
        <w:t>группы</w:t>
      </w:r>
      <w:r w:rsidRPr="00F92D56">
        <w:rPr>
          <w:spacing w:val="1"/>
        </w:rPr>
        <w:t xml:space="preserve"> </w:t>
      </w:r>
      <w:r w:rsidRPr="00F92D56">
        <w:t>детей</w:t>
      </w:r>
      <w:r w:rsidRPr="00F92D56">
        <w:rPr>
          <w:spacing w:val="1"/>
        </w:rPr>
        <w:t xml:space="preserve"> </w:t>
      </w:r>
      <w:r w:rsidRPr="00F92D56">
        <w:t>меню</w:t>
      </w:r>
      <w:r w:rsidRPr="00F92D56">
        <w:rPr>
          <w:spacing w:val="1"/>
        </w:rPr>
        <w:t xml:space="preserve"> </w:t>
      </w:r>
      <w:r w:rsidRPr="00F92D56">
        <w:t>основного</w:t>
      </w:r>
      <w:r w:rsidRPr="00F92D56">
        <w:rPr>
          <w:spacing w:val="1"/>
        </w:rPr>
        <w:t xml:space="preserve"> </w:t>
      </w:r>
      <w:r w:rsidRPr="00F92D56">
        <w:t>(организованного)</w:t>
      </w:r>
      <w:r w:rsidRPr="00F92D56">
        <w:rPr>
          <w:spacing w:val="1"/>
        </w:rPr>
        <w:t xml:space="preserve"> </w:t>
      </w:r>
      <w:r w:rsidRPr="00F92D56">
        <w:t>питания.</w:t>
      </w:r>
    </w:p>
    <w:p w:rsidR="00C04FBA" w:rsidRPr="00F92D56" w:rsidRDefault="00C04FBA" w:rsidP="00C04FBA">
      <w:pPr>
        <w:tabs>
          <w:tab w:val="left" w:pos="1115"/>
        </w:tabs>
        <w:spacing w:after="0" w:line="240" w:lineRule="auto"/>
        <w:jc w:val="both"/>
        <w:rPr>
          <w:rFonts w:ascii="Times New Roman" w:hAnsi="Times New Roman" w:cs="Times New Roman"/>
        </w:rPr>
      </w:pPr>
      <w:r w:rsidRPr="00F92D56">
        <w:rPr>
          <w:rFonts w:ascii="Times New Roman" w:hAnsi="Times New Roman" w:cs="Times New Roman"/>
        </w:rPr>
        <w:t xml:space="preserve">           - разрабатывать в соответствии с санитарно-эпидемиологическими</w:t>
      </w:r>
      <w:r w:rsidRPr="00F92D56">
        <w:rPr>
          <w:rFonts w:ascii="Times New Roman" w:hAnsi="Times New Roman" w:cs="Times New Roman"/>
          <w:spacing w:val="1"/>
        </w:rPr>
        <w:t xml:space="preserve"> </w:t>
      </w:r>
      <w:r w:rsidRPr="00F92D56">
        <w:rPr>
          <w:rFonts w:ascii="Times New Roman" w:hAnsi="Times New Roman" w:cs="Times New Roman"/>
        </w:rPr>
        <w:t>требованиями</w:t>
      </w:r>
      <w:r w:rsidRPr="00F92D56">
        <w:rPr>
          <w:rFonts w:ascii="Times New Roman" w:hAnsi="Times New Roman" w:cs="Times New Roman"/>
          <w:spacing w:val="1"/>
        </w:rPr>
        <w:t xml:space="preserve"> </w:t>
      </w:r>
      <w:r w:rsidRPr="00F92D56">
        <w:rPr>
          <w:rFonts w:ascii="Times New Roman" w:hAnsi="Times New Roman" w:cs="Times New Roman"/>
        </w:rPr>
        <w:t>к</w:t>
      </w:r>
      <w:r w:rsidRPr="00F92D56">
        <w:rPr>
          <w:rFonts w:ascii="Times New Roman" w:hAnsi="Times New Roman" w:cs="Times New Roman"/>
          <w:spacing w:val="1"/>
        </w:rPr>
        <w:t xml:space="preserve"> </w:t>
      </w:r>
      <w:r w:rsidRPr="00F92D56">
        <w:rPr>
          <w:rFonts w:ascii="Times New Roman" w:hAnsi="Times New Roman" w:cs="Times New Roman"/>
        </w:rPr>
        <w:t>организации</w:t>
      </w:r>
      <w:r w:rsidRPr="00F92D56">
        <w:rPr>
          <w:rFonts w:ascii="Times New Roman" w:hAnsi="Times New Roman" w:cs="Times New Roman"/>
          <w:spacing w:val="1"/>
        </w:rPr>
        <w:t xml:space="preserve"> </w:t>
      </w:r>
      <w:r w:rsidRPr="00F92D56">
        <w:rPr>
          <w:rFonts w:ascii="Times New Roman" w:hAnsi="Times New Roman" w:cs="Times New Roman"/>
        </w:rPr>
        <w:t>общественного</w:t>
      </w:r>
      <w:r w:rsidRPr="00F92D56">
        <w:rPr>
          <w:rFonts w:ascii="Times New Roman" w:hAnsi="Times New Roman" w:cs="Times New Roman"/>
          <w:spacing w:val="1"/>
        </w:rPr>
        <w:t xml:space="preserve"> </w:t>
      </w:r>
      <w:r w:rsidRPr="00F92D56">
        <w:rPr>
          <w:rFonts w:ascii="Times New Roman" w:hAnsi="Times New Roman" w:cs="Times New Roman"/>
        </w:rPr>
        <w:t>питания</w:t>
      </w:r>
      <w:r w:rsidRPr="00F92D56">
        <w:rPr>
          <w:rFonts w:ascii="Times New Roman" w:hAnsi="Times New Roman" w:cs="Times New Roman"/>
          <w:spacing w:val="1"/>
        </w:rPr>
        <w:t xml:space="preserve"> </w:t>
      </w:r>
      <w:r w:rsidRPr="00F92D56">
        <w:rPr>
          <w:rFonts w:ascii="Times New Roman" w:hAnsi="Times New Roman" w:cs="Times New Roman"/>
        </w:rPr>
        <w:t>населения,</w:t>
      </w:r>
      <w:r w:rsidRPr="00F92D56">
        <w:rPr>
          <w:rFonts w:ascii="Times New Roman" w:hAnsi="Times New Roman" w:cs="Times New Roman"/>
          <w:spacing w:val="1"/>
        </w:rPr>
        <w:t xml:space="preserve"> </w:t>
      </w:r>
      <w:r w:rsidRPr="00F92D56">
        <w:rPr>
          <w:rFonts w:ascii="Times New Roman" w:hAnsi="Times New Roman" w:cs="Times New Roman"/>
        </w:rPr>
        <w:t>требованиями заказчика и по согласованию с заказчиком утверждать меню</w:t>
      </w:r>
      <w:r w:rsidRPr="00F92D56">
        <w:rPr>
          <w:rFonts w:ascii="Times New Roman" w:hAnsi="Times New Roman" w:cs="Times New Roman"/>
          <w:spacing w:val="-67"/>
        </w:rPr>
        <w:t xml:space="preserve"> </w:t>
      </w:r>
      <w:r w:rsidRPr="00F92D56">
        <w:rPr>
          <w:rFonts w:ascii="Times New Roman" w:hAnsi="Times New Roman" w:cs="Times New Roman"/>
        </w:rPr>
        <w:t>дополнительного питания в случае, если объект закупки включает услуги</w:t>
      </w:r>
      <w:r w:rsidRPr="00F92D56">
        <w:rPr>
          <w:rFonts w:ascii="Times New Roman" w:hAnsi="Times New Roman" w:cs="Times New Roman"/>
          <w:spacing w:val="1"/>
        </w:rPr>
        <w:t xml:space="preserve"> </w:t>
      </w:r>
      <w:r w:rsidRPr="00F92D56">
        <w:rPr>
          <w:rFonts w:ascii="Times New Roman" w:hAnsi="Times New Roman" w:cs="Times New Roman"/>
        </w:rPr>
        <w:t>дополнительного</w:t>
      </w:r>
      <w:r w:rsidRPr="00F92D56">
        <w:rPr>
          <w:rFonts w:ascii="Times New Roman" w:hAnsi="Times New Roman" w:cs="Times New Roman"/>
          <w:spacing w:val="-3"/>
        </w:rPr>
        <w:t xml:space="preserve"> </w:t>
      </w:r>
      <w:r w:rsidRPr="00F92D56">
        <w:rPr>
          <w:rFonts w:ascii="Times New Roman" w:hAnsi="Times New Roman" w:cs="Times New Roman"/>
        </w:rPr>
        <w:t>питания.</w:t>
      </w:r>
    </w:p>
    <w:p w:rsidR="00C04FBA" w:rsidRPr="00F92D56" w:rsidRDefault="00C04FBA" w:rsidP="00C04FBA">
      <w:pPr>
        <w:pStyle w:val="aff0"/>
        <w:tabs>
          <w:tab w:val="left" w:pos="1115"/>
        </w:tabs>
        <w:ind w:left="0" w:right="0" w:firstLine="0"/>
      </w:pPr>
      <w:r w:rsidRPr="00F92D56">
        <w:t xml:space="preserve">            - утверждать</w:t>
      </w:r>
      <w:r w:rsidRPr="00F92D56">
        <w:rPr>
          <w:spacing w:val="1"/>
        </w:rPr>
        <w:t xml:space="preserve"> </w:t>
      </w:r>
      <w:r w:rsidRPr="00F92D56">
        <w:t>по</w:t>
      </w:r>
      <w:r w:rsidRPr="00F92D56">
        <w:rPr>
          <w:spacing w:val="1"/>
        </w:rPr>
        <w:t xml:space="preserve"> </w:t>
      </w:r>
      <w:r w:rsidRPr="00F92D56">
        <w:t>согласованию</w:t>
      </w:r>
      <w:r w:rsidRPr="00F92D56">
        <w:rPr>
          <w:spacing w:val="1"/>
        </w:rPr>
        <w:t xml:space="preserve"> </w:t>
      </w:r>
      <w:r w:rsidRPr="00F92D56">
        <w:t>с</w:t>
      </w:r>
      <w:r w:rsidRPr="00F92D56">
        <w:rPr>
          <w:spacing w:val="1"/>
        </w:rPr>
        <w:t xml:space="preserve"> </w:t>
      </w:r>
      <w:r w:rsidRPr="00F92D56">
        <w:t>заказчиком</w:t>
      </w:r>
      <w:r w:rsidRPr="00F92D56">
        <w:rPr>
          <w:spacing w:val="1"/>
        </w:rPr>
        <w:t xml:space="preserve"> </w:t>
      </w:r>
      <w:r w:rsidRPr="00F92D56">
        <w:t>разработанное</w:t>
      </w:r>
      <w:r w:rsidRPr="00F92D56">
        <w:rPr>
          <w:spacing w:val="1"/>
        </w:rPr>
        <w:t xml:space="preserve"> </w:t>
      </w:r>
      <w:r w:rsidRPr="00F92D56">
        <w:t>специалистом-диетологом индивидуальное меню для детей, нуждающихся</w:t>
      </w:r>
      <w:r w:rsidRPr="00F92D56">
        <w:rPr>
          <w:spacing w:val="1"/>
        </w:rPr>
        <w:t xml:space="preserve"> </w:t>
      </w:r>
      <w:r w:rsidRPr="00F92D56">
        <w:t>в лечебном и диетическом питании, при наличии в числе обучающихся</w:t>
      </w:r>
      <w:r w:rsidRPr="00F92D56">
        <w:rPr>
          <w:spacing w:val="1"/>
        </w:rPr>
        <w:t xml:space="preserve"> </w:t>
      </w:r>
      <w:r w:rsidRPr="00F92D56">
        <w:t>детей, нуждающихся в лечебном и диетическом питании, за исключением</w:t>
      </w:r>
      <w:r w:rsidRPr="00F92D56">
        <w:rPr>
          <w:spacing w:val="1"/>
        </w:rPr>
        <w:t xml:space="preserve"> </w:t>
      </w:r>
      <w:r w:rsidRPr="00F92D56">
        <w:t>случая,</w:t>
      </w:r>
      <w:r w:rsidRPr="00F92D56">
        <w:rPr>
          <w:spacing w:val="71"/>
        </w:rPr>
        <w:t xml:space="preserve"> </w:t>
      </w:r>
      <w:r w:rsidRPr="00F92D56">
        <w:t>при   котором   в</w:t>
      </w:r>
      <w:r w:rsidRPr="00F92D56">
        <w:rPr>
          <w:spacing w:val="70"/>
        </w:rPr>
        <w:t xml:space="preserve"> </w:t>
      </w:r>
      <w:r w:rsidRPr="00F92D56">
        <w:t>образовательной   организации   в   соответствии</w:t>
      </w:r>
      <w:r w:rsidRPr="00F92D56">
        <w:rPr>
          <w:spacing w:val="-67"/>
        </w:rPr>
        <w:t xml:space="preserve"> </w:t>
      </w:r>
      <w:r w:rsidRPr="00F92D56">
        <w:t>с</w:t>
      </w:r>
      <w:r w:rsidRPr="00F92D56">
        <w:rPr>
          <w:spacing w:val="1"/>
        </w:rPr>
        <w:t xml:space="preserve"> </w:t>
      </w:r>
      <w:r w:rsidRPr="00F92D56">
        <w:t>санитарно-эпидемиологическими</w:t>
      </w:r>
      <w:r w:rsidRPr="00F92D56">
        <w:rPr>
          <w:spacing w:val="1"/>
        </w:rPr>
        <w:t xml:space="preserve"> </w:t>
      </w:r>
      <w:r w:rsidRPr="00F92D56">
        <w:t>требованиями</w:t>
      </w:r>
      <w:r w:rsidRPr="00F92D56">
        <w:rPr>
          <w:spacing w:val="1"/>
        </w:rPr>
        <w:t xml:space="preserve"> </w:t>
      </w:r>
      <w:r w:rsidRPr="00F92D56">
        <w:t>к</w:t>
      </w:r>
      <w:r w:rsidRPr="00F92D56">
        <w:rPr>
          <w:spacing w:val="1"/>
        </w:rPr>
        <w:t xml:space="preserve"> </w:t>
      </w:r>
      <w:r w:rsidRPr="00F92D56">
        <w:t>организации</w:t>
      </w:r>
      <w:r w:rsidRPr="00F92D56">
        <w:rPr>
          <w:spacing w:val="1"/>
        </w:rPr>
        <w:t xml:space="preserve"> </w:t>
      </w:r>
      <w:r w:rsidRPr="00F92D56">
        <w:t>общественного</w:t>
      </w:r>
      <w:r w:rsidRPr="00F92D56">
        <w:rPr>
          <w:spacing w:val="70"/>
        </w:rPr>
        <w:t xml:space="preserve"> </w:t>
      </w:r>
      <w:r w:rsidRPr="00F92D56">
        <w:t>питания</w:t>
      </w:r>
      <w:r w:rsidRPr="00F92D56">
        <w:rPr>
          <w:spacing w:val="70"/>
        </w:rPr>
        <w:t xml:space="preserve"> </w:t>
      </w:r>
      <w:r w:rsidRPr="00F92D56">
        <w:t>населения</w:t>
      </w:r>
      <w:r w:rsidRPr="00F92D56">
        <w:rPr>
          <w:spacing w:val="70"/>
        </w:rPr>
        <w:t xml:space="preserve"> </w:t>
      </w:r>
      <w:r w:rsidRPr="00F92D56">
        <w:t>детьми,</w:t>
      </w:r>
      <w:r w:rsidRPr="00F92D56">
        <w:rPr>
          <w:spacing w:val="70"/>
        </w:rPr>
        <w:t xml:space="preserve"> </w:t>
      </w:r>
      <w:r w:rsidRPr="00F92D56">
        <w:t>нуждающимися</w:t>
      </w:r>
      <w:r w:rsidRPr="00F92D56">
        <w:rPr>
          <w:spacing w:val="70"/>
        </w:rPr>
        <w:t xml:space="preserve"> </w:t>
      </w:r>
      <w:r w:rsidRPr="00F92D56">
        <w:t>в</w:t>
      </w:r>
      <w:r w:rsidRPr="00F92D56">
        <w:rPr>
          <w:spacing w:val="70"/>
        </w:rPr>
        <w:t xml:space="preserve"> </w:t>
      </w:r>
      <w:r w:rsidRPr="00F92D56">
        <w:t>лечебном</w:t>
      </w:r>
      <w:r w:rsidRPr="00F92D56">
        <w:rPr>
          <w:spacing w:val="1"/>
        </w:rPr>
        <w:t xml:space="preserve"> </w:t>
      </w:r>
      <w:r w:rsidRPr="00F92D56">
        <w:t>и диетическом питании, осуществляется употребление готовых домашних</w:t>
      </w:r>
      <w:r w:rsidRPr="00F92D56">
        <w:rPr>
          <w:spacing w:val="1"/>
        </w:rPr>
        <w:t xml:space="preserve"> </w:t>
      </w:r>
      <w:r w:rsidRPr="00F92D56">
        <w:t>блюд,</w:t>
      </w:r>
      <w:r w:rsidRPr="00F92D56">
        <w:rPr>
          <w:spacing w:val="-2"/>
        </w:rPr>
        <w:t xml:space="preserve"> </w:t>
      </w:r>
      <w:r w:rsidRPr="00F92D56">
        <w:t>предоставленных</w:t>
      </w:r>
      <w:r w:rsidRPr="00F92D56">
        <w:rPr>
          <w:spacing w:val="1"/>
        </w:rPr>
        <w:t xml:space="preserve"> </w:t>
      </w:r>
      <w:r w:rsidRPr="00F92D56">
        <w:t>родителями.</w:t>
      </w:r>
    </w:p>
    <w:p w:rsidR="00C04FBA" w:rsidRPr="00F92D56" w:rsidRDefault="00C04FBA" w:rsidP="00C04FBA">
      <w:pPr>
        <w:pStyle w:val="aff0"/>
        <w:tabs>
          <w:tab w:val="left" w:pos="1115"/>
        </w:tabs>
        <w:ind w:left="0" w:right="0" w:firstLine="0"/>
      </w:pPr>
      <w:r w:rsidRPr="00F92D56">
        <w:t xml:space="preserve">            - не допускать исключения горячего питания из меню, в том числе</w:t>
      </w:r>
      <w:r w:rsidRPr="00F92D56">
        <w:rPr>
          <w:spacing w:val="1"/>
        </w:rPr>
        <w:t xml:space="preserve"> </w:t>
      </w:r>
      <w:r w:rsidRPr="00F92D56">
        <w:t>при</w:t>
      </w:r>
      <w:r w:rsidRPr="00F92D56">
        <w:rPr>
          <w:spacing w:val="39"/>
        </w:rPr>
        <w:t xml:space="preserve"> </w:t>
      </w:r>
      <w:r w:rsidRPr="00F92D56">
        <w:t>замене</w:t>
      </w:r>
      <w:r w:rsidRPr="00F92D56">
        <w:rPr>
          <w:spacing w:val="39"/>
        </w:rPr>
        <w:t xml:space="preserve"> </w:t>
      </w:r>
      <w:r w:rsidRPr="00F92D56">
        <w:t>в</w:t>
      </w:r>
      <w:r w:rsidRPr="00F92D56">
        <w:rPr>
          <w:spacing w:val="36"/>
        </w:rPr>
        <w:t xml:space="preserve"> </w:t>
      </w:r>
      <w:r w:rsidRPr="00F92D56">
        <w:t>соответствии</w:t>
      </w:r>
      <w:r w:rsidRPr="00F92D56">
        <w:rPr>
          <w:spacing w:val="41"/>
        </w:rPr>
        <w:t xml:space="preserve"> </w:t>
      </w:r>
      <w:r w:rsidRPr="00F92D56">
        <w:t>с</w:t>
      </w:r>
      <w:r w:rsidRPr="00F92D56">
        <w:rPr>
          <w:spacing w:val="39"/>
        </w:rPr>
        <w:t xml:space="preserve"> </w:t>
      </w:r>
      <w:r w:rsidRPr="00F92D56">
        <w:t>санитарно-эпидемиологическими</w:t>
      </w:r>
      <w:r w:rsidRPr="00F92D56">
        <w:rPr>
          <w:spacing w:val="39"/>
        </w:rPr>
        <w:t xml:space="preserve"> </w:t>
      </w:r>
      <w:r w:rsidRPr="00F92D56">
        <w:t>правилами</w:t>
      </w:r>
      <w:r w:rsidRPr="00F92D56">
        <w:rPr>
          <w:spacing w:val="-67"/>
        </w:rPr>
        <w:t xml:space="preserve"> </w:t>
      </w:r>
      <w:r w:rsidRPr="00F92D56">
        <w:t>к</w:t>
      </w:r>
      <w:r w:rsidRPr="00F92D56">
        <w:rPr>
          <w:spacing w:val="70"/>
        </w:rPr>
        <w:t xml:space="preserve"> </w:t>
      </w:r>
      <w:r w:rsidRPr="00F92D56">
        <w:t>организации</w:t>
      </w:r>
      <w:r w:rsidRPr="00F92D56">
        <w:rPr>
          <w:spacing w:val="70"/>
        </w:rPr>
        <w:t xml:space="preserve"> </w:t>
      </w:r>
      <w:r w:rsidRPr="00F92D56">
        <w:t>общественного</w:t>
      </w:r>
      <w:r w:rsidRPr="00F92D56">
        <w:rPr>
          <w:spacing w:val="70"/>
        </w:rPr>
        <w:t xml:space="preserve"> </w:t>
      </w:r>
      <w:r w:rsidRPr="00F92D56">
        <w:t>питания</w:t>
      </w:r>
      <w:r w:rsidRPr="00F92D56">
        <w:rPr>
          <w:spacing w:val="70"/>
        </w:rPr>
        <w:t xml:space="preserve"> </w:t>
      </w:r>
      <w:r w:rsidRPr="00F92D56">
        <w:t>населения</w:t>
      </w:r>
      <w:r w:rsidRPr="00F92D56">
        <w:rPr>
          <w:spacing w:val="70"/>
        </w:rPr>
        <w:t xml:space="preserve"> </w:t>
      </w:r>
      <w:r w:rsidRPr="00F92D56">
        <w:t>пищевой</w:t>
      </w:r>
      <w:r w:rsidRPr="00F92D56">
        <w:rPr>
          <w:spacing w:val="70"/>
        </w:rPr>
        <w:t xml:space="preserve"> </w:t>
      </w:r>
      <w:r w:rsidRPr="00F92D56">
        <w:t>продукции</w:t>
      </w:r>
      <w:r w:rsidRPr="00F92D56">
        <w:rPr>
          <w:spacing w:val="1"/>
        </w:rPr>
        <w:t xml:space="preserve"> </w:t>
      </w:r>
      <w:r w:rsidRPr="00F92D56">
        <w:t>на</w:t>
      </w:r>
      <w:r w:rsidRPr="00F92D56">
        <w:rPr>
          <w:spacing w:val="-1"/>
        </w:rPr>
        <w:t xml:space="preserve"> </w:t>
      </w:r>
      <w:r w:rsidRPr="00F92D56">
        <w:t>иные виды</w:t>
      </w:r>
      <w:r w:rsidRPr="00F92D56">
        <w:rPr>
          <w:spacing w:val="1"/>
        </w:rPr>
        <w:t xml:space="preserve"> </w:t>
      </w:r>
      <w:r w:rsidRPr="00F92D56">
        <w:t>пищевой</w:t>
      </w:r>
      <w:r w:rsidRPr="00F92D56">
        <w:rPr>
          <w:spacing w:val="-2"/>
        </w:rPr>
        <w:t xml:space="preserve"> </w:t>
      </w:r>
      <w:r w:rsidRPr="00F92D56">
        <w:t>продукции.</w:t>
      </w:r>
    </w:p>
    <w:p w:rsidR="00C04FBA" w:rsidRPr="00F92D56" w:rsidRDefault="00C04FBA" w:rsidP="00C04FBA">
      <w:pPr>
        <w:tabs>
          <w:tab w:val="left" w:pos="1115"/>
        </w:tabs>
        <w:spacing w:after="0" w:line="240" w:lineRule="auto"/>
        <w:jc w:val="both"/>
        <w:rPr>
          <w:rFonts w:ascii="Times New Roman" w:hAnsi="Times New Roman" w:cs="Times New Roman"/>
        </w:rPr>
      </w:pPr>
      <w:r w:rsidRPr="00F92D56">
        <w:rPr>
          <w:rFonts w:ascii="Times New Roman" w:hAnsi="Times New Roman" w:cs="Times New Roman"/>
        </w:rPr>
        <w:t xml:space="preserve">           -отбирать</w:t>
      </w:r>
      <w:r w:rsidRPr="00F92D56">
        <w:rPr>
          <w:rFonts w:ascii="Times New Roman" w:hAnsi="Times New Roman" w:cs="Times New Roman"/>
          <w:spacing w:val="1"/>
        </w:rPr>
        <w:t xml:space="preserve"> </w:t>
      </w:r>
      <w:r w:rsidRPr="00F92D56">
        <w:rPr>
          <w:rFonts w:ascii="Times New Roman" w:hAnsi="Times New Roman" w:cs="Times New Roman"/>
        </w:rPr>
        <w:t>и</w:t>
      </w:r>
      <w:r w:rsidRPr="00F92D56">
        <w:rPr>
          <w:rFonts w:ascii="Times New Roman" w:hAnsi="Times New Roman" w:cs="Times New Roman"/>
          <w:spacing w:val="1"/>
        </w:rPr>
        <w:t xml:space="preserve"> </w:t>
      </w:r>
      <w:r w:rsidRPr="00F92D56">
        <w:rPr>
          <w:rFonts w:ascii="Times New Roman" w:hAnsi="Times New Roman" w:cs="Times New Roman"/>
        </w:rPr>
        <w:t>хранить</w:t>
      </w:r>
      <w:r w:rsidRPr="00F92D56">
        <w:rPr>
          <w:rFonts w:ascii="Times New Roman" w:hAnsi="Times New Roman" w:cs="Times New Roman"/>
          <w:spacing w:val="1"/>
        </w:rPr>
        <w:t xml:space="preserve"> </w:t>
      </w:r>
      <w:r w:rsidRPr="00F92D56">
        <w:rPr>
          <w:rFonts w:ascii="Times New Roman" w:hAnsi="Times New Roman" w:cs="Times New Roman"/>
        </w:rPr>
        <w:t>в</w:t>
      </w:r>
      <w:r w:rsidRPr="00F92D56">
        <w:rPr>
          <w:rFonts w:ascii="Times New Roman" w:hAnsi="Times New Roman" w:cs="Times New Roman"/>
          <w:spacing w:val="1"/>
        </w:rPr>
        <w:t xml:space="preserve"> </w:t>
      </w:r>
      <w:r w:rsidRPr="00F92D56">
        <w:rPr>
          <w:rFonts w:ascii="Times New Roman" w:hAnsi="Times New Roman" w:cs="Times New Roman"/>
        </w:rPr>
        <w:t>соответствии</w:t>
      </w:r>
      <w:r w:rsidRPr="00F92D56">
        <w:rPr>
          <w:rFonts w:ascii="Times New Roman" w:hAnsi="Times New Roman" w:cs="Times New Roman"/>
          <w:spacing w:val="1"/>
        </w:rPr>
        <w:t xml:space="preserve"> </w:t>
      </w:r>
      <w:r w:rsidRPr="00F92D56">
        <w:rPr>
          <w:rFonts w:ascii="Times New Roman" w:hAnsi="Times New Roman" w:cs="Times New Roman"/>
        </w:rPr>
        <w:t>с</w:t>
      </w:r>
      <w:r w:rsidRPr="00F92D56">
        <w:rPr>
          <w:rFonts w:ascii="Times New Roman" w:hAnsi="Times New Roman" w:cs="Times New Roman"/>
          <w:spacing w:val="1"/>
        </w:rPr>
        <w:t xml:space="preserve"> </w:t>
      </w:r>
      <w:r w:rsidRPr="00F92D56">
        <w:rPr>
          <w:rFonts w:ascii="Times New Roman" w:hAnsi="Times New Roman" w:cs="Times New Roman"/>
        </w:rPr>
        <w:t>санитарно-</w:t>
      </w:r>
      <w:r w:rsidRPr="00F92D56">
        <w:rPr>
          <w:rFonts w:ascii="Times New Roman" w:hAnsi="Times New Roman" w:cs="Times New Roman"/>
          <w:spacing w:val="1"/>
        </w:rPr>
        <w:t xml:space="preserve"> </w:t>
      </w:r>
      <w:r w:rsidRPr="00F92D56">
        <w:rPr>
          <w:rFonts w:ascii="Times New Roman" w:hAnsi="Times New Roman" w:cs="Times New Roman"/>
          <w:spacing w:val="-2"/>
        </w:rPr>
        <w:t xml:space="preserve">эпидемиологическими </w:t>
      </w:r>
      <w:r w:rsidRPr="00F92D56">
        <w:rPr>
          <w:rFonts w:ascii="Times New Roman" w:hAnsi="Times New Roman" w:cs="Times New Roman"/>
          <w:spacing w:val="-1"/>
        </w:rPr>
        <w:t>требованиями к организации общественного питания</w:t>
      </w:r>
      <w:r w:rsidRPr="00F92D56">
        <w:rPr>
          <w:rFonts w:ascii="Times New Roman" w:hAnsi="Times New Roman" w:cs="Times New Roman"/>
          <w:spacing w:val="-67"/>
        </w:rPr>
        <w:t xml:space="preserve"> </w:t>
      </w:r>
      <w:r w:rsidRPr="00F92D56">
        <w:rPr>
          <w:rFonts w:ascii="Times New Roman" w:hAnsi="Times New Roman" w:cs="Times New Roman"/>
          <w:spacing w:val="-3"/>
        </w:rPr>
        <w:t>населения</w:t>
      </w:r>
      <w:r w:rsidRPr="00F92D56">
        <w:rPr>
          <w:rFonts w:ascii="Times New Roman" w:hAnsi="Times New Roman" w:cs="Times New Roman"/>
          <w:spacing w:val="-10"/>
        </w:rPr>
        <w:t xml:space="preserve"> </w:t>
      </w:r>
      <w:r w:rsidRPr="00F92D56">
        <w:rPr>
          <w:rFonts w:ascii="Times New Roman" w:hAnsi="Times New Roman" w:cs="Times New Roman"/>
          <w:spacing w:val="-3"/>
        </w:rPr>
        <w:t>суточную</w:t>
      </w:r>
      <w:r w:rsidRPr="00F92D56">
        <w:rPr>
          <w:rFonts w:ascii="Times New Roman" w:hAnsi="Times New Roman" w:cs="Times New Roman"/>
          <w:spacing w:val="-10"/>
        </w:rPr>
        <w:t xml:space="preserve"> </w:t>
      </w:r>
      <w:r w:rsidRPr="00F92D56">
        <w:rPr>
          <w:rFonts w:ascii="Times New Roman" w:hAnsi="Times New Roman" w:cs="Times New Roman"/>
          <w:spacing w:val="-3"/>
        </w:rPr>
        <w:t>пробу</w:t>
      </w:r>
      <w:r w:rsidRPr="00F92D56">
        <w:rPr>
          <w:rFonts w:ascii="Times New Roman" w:hAnsi="Times New Roman" w:cs="Times New Roman"/>
          <w:spacing w:val="-15"/>
        </w:rPr>
        <w:t xml:space="preserve"> </w:t>
      </w:r>
      <w:r w:rsidRPr="00F92D56">
        <w:rPr>
          <w:rFonts w:ascii="Times New Roman" w:hAnsi="Times New Roman" w:cs="Times New Roman"/>
          <w:spacing w:val="-3"/>
        </w:rPr>
        <w:t>от</w:t>
      </w:r>
      <w:r w:rsidRPr="00F92D56">
        <w:rPr>
          <w:rFonts w:ascii="Times New Roman" w:hAnsi="Times New Roman" w:cs="Times New Roman"/>
          <w:spacing w:val="-9"/>
        </w:rPr>
        <w:t xml:space="preserve"> </w:t>
      </w:r>
      <w:r w:rsidRPr="00F92D56">
        <w:rPr>
          <w:rFonts w:ascii="Times New Roman" w:hAnsi="Times New Roman" w:cs="Times New Roman"/>
          <w:spacing w:val="-3"/>
        </w:rPr>
        <w:t>каждой</w:t>
      </w:r>
      <w:r w:rsidRPr="00F92D56">
        <w:rPr>
          <w:rFonts w:ascii="Times New Roman" w:hAnsi="Times New Roman" w:cs="Times New Roman"/>
          <w:spacing w:val="-11"/>
        </w:rPr>
        <w:t xml:space="preserve"> </w:t>
      </w:r>
      <w:r w:rsidRPr="00F92D56">
        <w:rPr>
          <w:rFonts w:ascii="Times New Roman" w:hAnsi="Times New Roman" w:cs="Times New Roman"/>
          <w:spacing w:val="-2"/>
        </w:rPr>
        <w:t>партии</w:t>
      </w:r>
      <w:r w:rsidRPr="00F92D56">
        <w:rPr>
          <w:rFonts w:ascii="Times New Roman" w:hAnsi="Times New Roman" w:cs="Times New Roman"/>
          <w:spacing w:val="-11"/>
        </w:rPr>
        <w:t xml:space="preserve"> </w:t>
      </w:r>
      <w:r w:rsidRPr="00F92D56">
        <w:rPr>
          <w:rFonts w:ascii="Times New Roman" w:hAnsi="Times New Roman" w:cs="Times New Roman"/>
          <w:spacing w:val="-2"/>
        </w:rPr>
        <w:t>приготовленной</w:t>
      </w:r>
      <w:r w:rsidRPr="00F92D56">
        <w:rPr>
          <w:rFonts w:ascii="Times New Roman" w:hAnsi="Times New Roman" w:cs="Times New Roman"/>
          <w:spacing w:val="-11"/>
        </w:rPr>
        <w:t xml:space="preserve"> </w:t>
      </w:r>
      <w:r w:rsidRPr="00F92D56">
        <w:rPr>
          <w:rFonts w:ascii="Times New Roman" w:hAnsi="Times New Roman" w:cs="Times New Roman"/>
          <w:spacing w:val="-2"/>
        </w:rPr>
        <w:t>в</w:t>
      </w:r>
      <w:r w:rsidRPr="00F92D56">
        <w:rPr>
          <w:rFonts w:ascii="Times New Roman" w:hAnsi="Times New Roman" w:cs="Times New Roman"/>
          <w:spacing w:val="-11"/>
        </w:rPr>
        <w:t xml:space="preserve"> </w:t>
      </w:r>
      <w:r w:rsidRPr="00F92D56">
        <w:rPr>
          <w:rFonts w:ascii="Times New Roman" w:hAnsi="Times New Roman" w:cs="Times New Roman"/>
          <w:spacing w:val="-2"/>
        </w:rPr>
        <w:t>соответствии</w:t>
      </w:r>
      <w:r w:rsidRPr="00F92D56">
        <w:rPr>
          <w:rFonts w:ascii="Times New Roman" w:hAnsi="Times New Roman" w:cs="Times New Roman"/>
          <w:spacing w:val="-68"/>
        </w:rPr>
        <w:t xml:space="preserve"> </w:t>
      </w:r>
      <w:r w:rsidRPr="00F92D56">
        <w:rPr>
          <w:rFonts w:ascii="Times New Roman" w:hAnsi="Times New Roman" w:cs="Times New Roman"/>
        </w:rPr>
        <w:t>с</w:t>
      </w:r>
      <w:r w:rsidRPr="00F92D56">
        <w:rPr>
          <w:rFonts w:ascii="Times New Roman" w:hAnsi="Times New Roman" w:cs="Times New Roman"/>
          <w:spacing w:val="-18"/>
        </w:rPr>
        <w:t xml:space="preserve"> </w:t>
      </w:r>
      <w:r w:rsidRPr="00F92D56">
        <w:rPr>
          <w:rFonts w:ascii="Times New Roman" w:hAnsi="Times New Roman" w:cs="Times New Roman"/>
        </w:rPr>
        <w:t>меню</w:t>
      </w:r>
      <w:r w:rsidRPr="00F92D56">
        <w:rPr>
          <w:rFonts w:ascii="Times New Roman" w:hAnsi="Times New Roman" w:cs="Times New Roman"/>
          <w:spacing w:val="-16"/>
        </w:rPr>
        <w:t xml:space="preserve"> </w:t>
      </w:r>
      <w:r w:rsidRPr="00F92D56">
        <w:rPr>
          <w:rFonts w:ascii="Times New Roman" w:hAnsi="Times New Roman" w:cs="Times New Roman"/>
        </w:rPr>
        <w:t>основного</w:t>
      </w:r>
      <w:r w:rsidRPr="00F92D56">
        <w:rPr>
          <w:rFonts w:ascii="Times New Roman" w:hAnsi="Times New Roman" w:cs="Times New Roman"/>
          <w:spacing w:val="-16"/>
        </w:rPr>
        <w:t xml:space="preserve"> </w:t>
      </w:r>
      <w:r w:rsidRPr="00F92D56">
        <w:rPr>
          <w:rFonts w:ascii="Times New Roman" w:hAnsi="Times New Roman" w:cs="Times New Roman"/>
        </w:rPr>
        <w:t>(организованного)</w:t>
      </w:r>
      <w:r w:rsidRPr="00F92D56">
        <w:rPr>
          <w:rFonts w:ascii="Times New Roman" w:hAnsi="Times New Roman" w:cs="Times New Roman"/>
          <w:spacing w:val="-17"/>
        </w:rPr>
        <w:t xml:space="preserve"> </w:t>
      </w:r>
      <w:r w:rsidRPr="00F92D56">
        <w:rPr>
          <w:rFonts w:ascii="Times New Roman" w:hAnsi="Times New Roman" w:cs="Times New Roman"/>
        </w:rPr>
        <w:t>питания</w:t>
      </w:r>
      <w:r w:rsidRPr="00F92D56">
        <w:rPr>
          <w:rFonts w:ascii="Times New Roman" w:hAnsi="Times New Roman" w:cs="Times New Roman"/>
          <w:spacing w:val="-17"/>
        </w:rPr>
        <w:t xml:space="preserve"> </w:t>
      </w:r>
      <w:r w:rsidRPr="00F92D56">
        <w:rPr>
          <w:rFonts w:ascii="Times New Roman" w:hAnsi="Times New Roman" w:cs="Times New Roman"/>
        </w:rPr>
        <w:t>пищевой</w:t>
      </w:r>
      <w:r w:rsidRPr="00F92D56">
        <w:rPr>
          <w:rFonts w:ascii="Times New Roman" w:hAnsi="Times New Roman" w:cs="Times New Roman"/>
          <w:spacing w:val="-17"/>
        </w:rPr>
        <w:t xml:space="preserve"> </w:t>
      </w:r>
      <w:r w:rsidRPr="00F92D56">
        <w:rPr>
          <w:rFonts w:ascii="Times New Roman" w:hAnsi="Times New Roman" w:cs="Times New Roman"/>
        </w:rPr>
        <w:t>продукции;</w:t>
      </w:r>
    </w:p>
    <w:p w:rsidR="00C04FBA" w:rsidRPr="00F92D56" w:rsidRDefault="00C04FBA" w:rsidP="00C04FBA">
      <w:pPr>
        <w:tabs>
          <w:tab w:val="left" w:pos="1115"/>
        </w:tabs>
        <w:spacing w:after="0" w:line="240" w:lineRule="auto"/>
        <w:jc w:val="both"/>
        <w:rPr>
          <w:rFonts w:ascii="Times New Roman" w:hAnsi="Times New Roman" w:cs="Times New Roman"/>
        </w:rPr>
      </w:pPr>
      <w:r w:rsidRPr="00F92D56">
        <w:rPr>
          <w:rFonts w:ascii="Times New Roman" w:hAnsi="Times New Roman" w:cs="Times New Roman"/>
        </w:rPr>
        <w:tab/>
        <w:t>- оказывать</w:t>
      </w:r>
      <w:r w:rsidRPr="00F92D56">
        <w:rPr>
          <w:rFonts w:ascii="Times New Roman" w:hAnsi="Times New Roman" w:cs="Times New Roman"/>
          <w:spacing w:val="1"/>
        </w:rPr>
        <w:t xml:space="preserve"> </w:t>
      </w:r>
      <w:r w:rsidRPr="00F92D56">
        <w:rPr>
          <w:rFonts w:ascii="Times New Roman" w:hAnsi="Times New Roman" w:cs="Times New Roman"/>
        </w:rPr>
        <w:t>услуги</w:t>
      </w:r>
      <w:r w:rsidRPr="00F92D56">
        <w:rPr>
          <w:rFonts w:ascii="Times New Roman" w:hAnsi="Times New Roman" w:cs="Times New Roman"/>
          <w:spacing w:val="1"/>
        </w:rPr>
        <w:t xml:space="preserve"> </w:t>
      </w:r>
      <w:r w:rsidRPr="00F92D56">
        <w:rPr>
          <w:rFonts w:ascii="Times New Roman" w:hAnsi="Times New Roman" w:cs="Times New Roman"/>
        </w:rPr>
        <w:t>с</w:t>
      </w:r>
      <w:r w:rsidRPr="00F92D56">
        <w:rPr>
          <w:rFonts w:ascii="Times New Roman" w:hAnsi="Times New Roman" w:cs="Times New Roman"/>
          <w:spacing w:val="1"/>
        </w:rPr>
        <w:t xml:space="preserve"> </w:t>
      </w:r>
      <w:r w:rsidRPr="00F92D56">
        <w:rPr>
          <w:rFonts w:ascii="Times New Roman" w:hAnsi="Times New Roman" w:cs="Times New Roman"/>
        </w:rPr>
        <w:t>использованием</w:t>
      </w:r>
      <w:r w:rsidRPr="00F92D56">
        <w:rPr>
          <w:rFonts w:ascii="Times New Roman" w:hAnsi="Times New Roman" w:cs="Times New Roman"/>
          <w:spacing w:val="1"/>
        </w:rPr>
        <w:t xml:space="preserve"> </w:t>
      </w:r>
      <w:r w:rsidRPr="00F92D56">
        <w:rPr>
          <w:rFonts w:ascii="Times New Roman" w:hAnsi="Times New Roman" w:cs="Times New Roman"/>
        </w:rPr>
        <w:t>технологического,</w:t>
      </w:r>
      <w:r w:rsidRPr="00F92D56">
        <w:rPr>
          <w:rFonts w:ascii="Times New Roman" w:hAnsi="Times New Roman" w:cs="Times New Roman"/>
          <w:spacing w:val="-67"/>
        </w:rPr>
        <w:t xml:space="preserve"> </w:t>
      </w:r>
      <w:r w:rsidRPr="00F92D56">
        <w:rPr>
          <w:rFonts w:ascii="Times New Roman" w:hAnsi="Times New Roman" w:cs="Times New Roman"/>
          <w:spacing w:val="-4"/>
        </w:rPr>
        <w:t>холодильного,</w:t>
      </w:r>
      <w:r w:rsidRPr="00F92D56">
        <w:rPr>
          <w:rFonts w:ascii="Times New Roman" w:hAnsi="Times New Roman" w:cs="Times New Roman"/>
          <w:spacing w:val="-12"/>
        </w:rPr>
        <w:t xml:space="preserve"> </w:t>
      </w:r>
      <w:r w:rsidRPr="00F92D56">
        <w:rPr>
          <w:rFonts w:ascii="Times New Roman" w:hAnsi="Times New Roman" w:cs="Times New Roman"/>
          <w:spacing w:val="-4"/>
        </w:rPr>
        <w:t>моечного</w:t>
      </w:r>
      <w:r w:rsidRPr="00F92D56">
        <w:rPr>
          <w:rFonts w:ascii="Times New Roman" w:hAnsi="Times New Roman" w:cs="Times New Roman"/>
          <w:spacing w:val="-10"/>
        </w:rPr>
        <w:t xml:space="preserve"> </w:t>
      </w:r>
      <w:r w:rsidRPr="00F92D56">
        <w:rPr>
          <w:rFonts w:ascii="Times New Roman" w:hAnsi="Times New Roman" w:cs="Times New Roman"/>
          <w:spacing w:val="-4"/>
        </w:rPr>
        <w:t>оборудования,</w:t>
      </w:r>
      <w:r w:rsidRPr="00F92D56">
        <w:rPr>
          <w:rFonts w:ascii="Times New Roman" w:hAnsi="Times New Roman" w:cs="Times New Roman"/>
          <w:spacing w:val="-10"/>
        </w:rPr>
        <w:t xml:space="preserve"> </w:t>
      </w:r>
      <w:r w:rsidRPr="00F92D56">
        <w:rPr>
          <w:rFonts w:ascii="Times New Roman" w:hAnsi="Times New Roman" w:cs="Times New Roman"/>
          <w:spacing w:val="-3"/>
        </w:rPr>
        <w:t>инвентаря,</w:t>
      </w:r>
      <w:r w:rsidRPr="00F92D56">
        <w:rPr>
          <w:rFonts w:ascii="Times New Roman" w:hAnsi="Times New Roman" w:cs="Times New Roman"/>
          <w:spacing w:val="-11"/>
        </w:rPr>
        <w:t xml:space="preserve"> </w:t>
      </w:r>
      <w:r w:rsidRPr="00F92D56">
        <w:rPr>
          <w:rFonts w:ascii="Times New Roman" w:hAnsi="Times New Roman" w:cs="Times New Roman"/>
          <w:spacing w:val="-3"/>
        </w:rPr>
        <w:t>посуды,</w:t>
      </w:r>
      <w:r w:rsidRPr="00F92D56">
        <w:rPr>
          <w:rFonts w:ascii="Times New Roman" w:hAnsi="Times New Roman" w:cs="Times New Roman"/>
          <w:spacing w:val="-12"/>
        </w:rPr>
        <w:t xml:space="preserve"> </w:t>
      </w:r>
      <w:r w:rsidRPr="00F92D56">
        <w:rPr>
          <w:rFonts w:ascii="Times New Roman" w:hAnsi="Times New Roman" w:cs="Times New Roman"/>
          <w:spacing w:val="-3"/>
        </w:rPr>
        <w:t>соответствующих</w:t>
      </w:r>
      <w:r w:rsidRPr="00F92D56">
        <w:rPr>
          <w:rFonts w:ascii="Times New Roman" w:hAnsi="Times New Roman" w:cs="Times New Roman"/>
          <w:spacing w:val="-67"/>
        </w:rPr>
        <w:t xml:space="preserve"> </w:t>
      </w:r>
      <w:r w:rsidRPr="00F92D56">
        <w:rPr>
          <w:rFonts w:ascii="Times New Roman" w:hAnsi="Times New Roman" w:cs="Times New Roman"/>
        </w:rPr>
        <w:t>санитарно-эпидемиологическим</w:t>
      </w:r>
      <w:r w:rsidRPr="00F92D56">
        <w:rPr>
          <w:rFonts w:ascii="Times New Roman" w:hAnsi="Times New Roman" w:cs="Times New Roman"/>
          <w:spacing w:val="1"/>
        </w:rPr>
        <w:t xml:space="preserve"> </w:t>
      </w:r>
      <w:r w:rsidRPr="00F92D56">
        <w:rPr>
          <w:rFonts w:ascii="Times New Roman" w:hAnsi="Times New Roman" w:cs="Times New Roman"/>
        </w:rPr>
        <w:t>требованиям</w:t>
      </w:r>
      <w:r w:rsidRPr="00F92D56">
        <w:rPr>
          <w:rFonts w:ascii="Times New Roman" w:hAnsi="Times New Roman" w:cs="Times New Roman"/>
          <w:spacing w:val="1"/>
        </w:rPr>
        <w:t xml:space="preserve"> </w:t>
      </w:r>
      <w:r w:rsidRPr="00F92D56">
        <w:rPr>
          <w:rFonts w:ascii="Times New Roman" w:hAnsi="Times New Roman" w:cs="Times New Roman"/>
        </w:rPr>
        <w:t>к</w:t>
      </w:r>
      <w:r w:rsidRPr="00F92D56">
        <w:rPr>
          <w:rFonts w:ascii="Times New Roman" w:hAnsi="Times New Roman" w:cs="Times New Roman"/>
          <w:spacing w:val="71"/>
        </w:rPr>
        <w:t xml:space="preserve"> </w:t>
      </w:r>
      <w:r w:rsidRPr="00F92D56">
        <w:rPr>
          <w:rFonts w:ascii="Times New Roman" w:hAnsi="Times New Roman" w:cs="Times New Roman"/>
        </w:rPr>
        <w:t>организации</w:t>
      </w:r>
      <w:r w:rsidRPr="00F92D56">
        <w:rPr>
          <w:rFonts w:ascii="Times New Roman" w:hAnsi="Times New Roman" w:cs="Times New Roman"/>
          <w:spacing w:val="1"/>
        </w:rPr>
        <w:t xml:space="preserve"> </w:t>
      </w:r>
      <w:r w:rsidRPr="00F92D56">
        <w:rPr>
          <w:rFonts w:ascii="Times New Roman" w:hAnsi="Times New Roman" w:cs="Times New Roman"/>
        </w:rPr>
        <w:t>общественного питания</w:t>
      </w:r>
      <w:r w:rsidRPr="00F92D56">
        <w:rPr>
          <w:rFonts w:ascii="Times New Roman" w:hAnsi="Times New Roman" w:cs="Times New Roman"/>
          <w:spacing w:val="-3"/>
        </w:rPr>
        <w:t xml:space="preserve"> </w:t>
      </w:r>
      <w:r w:rsidRPr="00F92D56">
        <w:rPr>
          <w:rFonts w:ascii="Times New Roman" w:hAnsi="Times New Roman" w:cs="Times New Roman"/>
        </w:rPr>
        <w:t>населения;</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rPr>
        <w:t xml:space="preserve">-обеспечить ежедневное ведение необходимой документации пищеблока: </w:t>
      </w:r>
      <w:proofErr w:type="spellStart"/>
      <w:r w:rsidRPr="00F92D56">
        <w:rPr>
          <w:rFonts w:ascii="Times New Roman" w:hAnsi="Times New Roman" w:cs="Times New Roman"/>
        </w:rPr>
        <w:t>бракеражный</w:t>
      </w:r>
      <w:proofErr w:type="spellEnd"/>
      <w:r w:rsidRPr="00F92D56">
        <w:rPr>
          <w:rFonts w:ascii="Times New Roman" w:hAnsi="Times New Roman" w:cs="Times New Roman"/>
        </w:rPr>
        <w:t xml:space="preserve"> журнал, журнал здоровья, журнал осмотра персонала, и другие документы в соответствии с санитарными правилами;</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rPr>
        <w:t>- иметь специализированный автотранспорт для доставки продуктов питания или договор с автотранспортным предприятием, специализирующимся на перевозке продуктов питания. Доставка, погрузка и выгрузка продуктов питания, продовольственного сырья должна осуществляться Исполнителем в собственной многооборотной чистой таре;</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rPr>
        <w:t>- весь транспорт, используемый для перевозки пищевых продуктов должен быть чистым, в исправном состоянии, кузов машины должен иметь гигиеническое покрытие;</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b/>
        </w:rPr>
        <w:t>6.6.</w:t>
      </w:r>
      <w:r w:rsidRPr="00F92D56">
        <w:rPr>
          <w:rFonts w:ascii="Times New Roman" w:hAnsi="Times New Roman" w:cs="Times New Roman"/>
        </w:rPr>
        <w:t>Лица, сопровождающие продовольственное сырье и пищевые продукты, выполняющие погрузку и разгрузку, должны иметь личную медицинскую книжку с отметкой о прохождении медосмотра и обеспечены спецодеждой.</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rPr>
        <w:t xml:space="preserve">Персонал Исполнителя, участвующий в оказании услуг, должен иметь соответствующую квалификацию в соответствии с ГОСТ 30524-2013 «Услуги общественного питания. Требования к персоналу». Персонал, занятый на работах, связанных с изготовлением, хранением, транспортировкой, реализацией продовольственного сырья и пищевых продуктов, продукции общественного питания, а также с обслуживанием потребителей, должен в установленном порядке проходить обязательные предварительные при поступлении на работу и периодические медицинские осмотры (освидетельствования). </w:t>
      </w:r>
    </w:p>
    <w:p w:rsidR="00C04FBA" w:rsidRPr="00F92D56" w:rsidRDefault="00C04FBA" w:rsidP="00C04FBA">
      <w:pPr>
        <w:pStyle w:val="ConsPlusNormal0"/>
        <w:ind w:firstLine="567"/>
        <w:jc w:val="both"/>
        <w:rPr>
          <w:rFonts w:ascii="Times New Roman" w:eastAsia="Calibri" w:hAnsi="Times New Roman" w:cs="Times New Roman"/>
          <w:sz w:val="22"/>
          <w:szCs w:val="22"/>
          <w:lang w:eastAsia="en-US"/>
        </w:rPr>
      </w:pPr>
      <w:r w:rsidRPr="00F92D56">
        <w:rPr>
          <w:rFonts w:ascii="Times New Roman" w:eastAsia="Calibri" w:hAnsi="Times New Roman" w:cs="Times New Roman"/>
          <w:b/>
          <w:sz w:val="22"/>
          <w:szCs w:val="22"/>
          <w:lang w:eastAsia="en-US"/>
        </w:rPr>
        <w:t>6.7.</w:t>
      </w:r>
      <w:r w:rsidRPr="00F92D56">
        <w:rPr>
          <w:rFonts w:ascii="Times New Roman" w:eastAsia="Calibri" w:hAnsi="Times New Roman" w:cs="Times New Roman"/>
          <w:sz w:val="22"/>
          <w:szCs w:val="22"/>
          <w:lang w:eastAsia="en-US"/>
        </w:rPr>
        <w:t>Ответственное лицо Заказчика ежедневно до 14.00 часов текущего дня направляет Исполнителю информацию о количестве порций (завтраков) на последующий день с росписью в журнале такого ответственного лица о принятом количестве учащихся.</w:t>
      </w:r>
    </w:p>
    <w:p w:rsidR="00C04FBA" w:rsidRPr="00F92D56" w:rsidRDefault="00C04FBA" w:rsidP="00C04FBA">
      <w:pPr>
        <w:pStyle w:val="ConsPlusNormal0"/>
        <w:ind w:firstLine="567"/>
        <w:jc w:val="both"/>
        <w:rPr>
          <w:rFonts w:ascii="Times New Roman" w:eastAsia="Calibri" w:hAnsi="Times New Roman" w:cs="Times New Roman"/>
          <w:sz w:val="22"/>
          <w:szCs w:val="22"/>
          <w:lang w:eastAsia="en-US"/>
        </w:rPr>
      </w:pPr>
      <w:r w:rsidRPr="00F92D56">
        <w:rPr>
          <w:rFonts w:ascii="Times New Roman" w:eastAsia="Calibri" w:hAnsi="Times New Roman" w:cs="Times New Roman"/>
          <w:sz w:val="22"/>
          <w:szCs w:val="22"/>
          <w:lang w:eastAsia="en-US"/>
        </w:rPr>
        <w:t>В период отсутствия обучающегося в образовательной организации по болезни или иным причинам предоставление ему бесплатного питания приостанавливается со второго дня его отсутствия в образовательной организации и возобновляется со дня начала его пребывания в образовательной организации.</w:t>
      </w:r>
    </w:p>
    <w:p w:rsidR="00C04FBA" w:rsidRPr="00F92D56" w:rsidRDefault="00C04FBA" w:rsidP="00C04FBA">
      <w:pPr>
        <w:pStyle w:val="ConsPlusNormal0"/>
        <w:ind w:firstLine="567"/>
        <w:jc w:val="both"/>
        <w:rPr>
          <w:rFonts w:ascii="Times New Roman" w:eastAsia="Calibri" w:hAnsi="Times New Roman" w:cs="Times New Roman"/>
          <w:sz w:val="22"/>
          <w:szCs w:val="22"/>
          <w:lang w:eastAsia="en-US"/>
        </w:rPr>
      </w:pPr>
      <w:r w:rsidRPr="00F92D56">
        <w:rPr>
          <w:rFonts w:ascii="Times New Roman" w:eastAsia="Calibri" w:hAnsi="Times New Roman" w:cs="Times New Roman"/>
          <w:b/>
          <w:sz w:val="22"/>
          <w:szCs w:val="22"/>
          <w:lang w:eastAsia="en-US"/>
        </w:rPr>
        <w:t xml:space="preserve">6.8. </w:t>
      </w:r>
      <w:r w:rsidRPr="00F92D56">
        <w:rPr>
          <w:rFonts w:ascii="Times New Roman" w:eastAsia="Calibri" w:hAnsi="Times New Roman" w:cs="Times New Roman"/>
          <w:sz w:val="22"/>
          <w:szCs w:val="22"/>
          <w:lang w:eastAsia="en-US"/>
        </w:rPr>
        <w:t>Исполнитель обязан заключить договор аренды с собственником помещения столовой на срок действия контракта и представить копию договора Заказчику.</w:t>
      </w:r>
      <w:r w:rsidRPr="00F92D56">
        <w:rPr>
          <w:rStyle w:val="ab"/>
          <w:rFonts w:ascii="Times New Roman" w:hAnsi="Times New Roman" w:cs="Times New Roman"/>
          <w:sz w:val="22"/>
          <w:szCs w:val="22"/>
        </w:rPr>
        <w:footnoteReference w:id="15"/>
      </w:r>
    </w:p>
    <w:p w:rsidR="00C04FBA" w:rsidRPr="00F92D56" w:rsidRDefault="00C04FBA" w:rsidP="00C04FBA">
      <w:pPr>
        <w:pStyle w:val="af"/>
        <w:spacing w:after="0" w:line="240" w:lineRule="auto"/>
        <w:ind w:firstLine="567"/>
        <w:rPr>
          <w:rFonts w:ascii="Times New Roman" w:hAnsi="Times New Roman" w:cs="Times New Roman"/>
          <w:b/>
        </w:rPr>
      </w:pPr>
      <w:r w:rsidRPr="00F92D56">
        <w:rPr>
          <w:rFonts w:ascii="Times New Roman" w:hAnsi="Times New Roman" w:cs="Times New Roman"/>
          <w:b/>
        </w:rPr>
        <w:t>6.9.Сопутствующие услуги:</w:t>
      </w:r>
    </w:p>
    <w:p w:rsidR="00C04FBA" w:rsidRPr="00F92D56" w:rsidRDefault="00C04FBA" w:rsidP="00C04FBA">
      <w:pPr>
        <w:pStyle w:val="af"/>
        <w:spacing w:after="0" w:line="240" w:lineRule="auto"/>
        <w:ind w:firstLine="567"/>
        <w:rPr>
          <w:rFonts w:ascii="Times New Roman" w:hAnsi="Times New Roman" w:cs="Times New Roman"/>
        </w:rPr>
      </w:pPr>
      <w:r w:rsidRPr="00F92D56">
        <w:rPr>
          <w:rFonts w:ascii="Times New Roman" w:hAnsi="Times New Roman" w:cs="Times New Roman"/>
        </w:rPr>
        <w:t>- услуги по поставке, транспортировке продуктов питания;</w:t>
      </w:r>
    </w:p>
    <w:p w:rsidR="00C04FBA" w:rsidRPr="00F92D56" w:rsidRDefault="00C04FBA" w:rsidP="00C04FBA">
      <w:pPr>
        <w:pStyle w:val="af"/>
        <w:spacing w:after="0" w:line="240" w:lineRule="auto"/>
        <w:ind w:firstLine="567"/>
        <w:rPr>
          <w:rFonts w:ascii="Times New Roman" w:hAnsi="Times New Roman" w:cs="Times New Roman"/>
        </w:rPr>
      </w:pPr>
      <w:r w:rsidRPr="00F92D56">
        <w:rPr>
          <w:rFonts w:ascii="Times New Roman" w:hAnsi="Times New Roman" w:cs="Times New Roman"/>
        </w:rPr>
        <w:t>- услуги по приготовлению продуктов питания;</w:t>
      </w:r>
    </w:p>
    <w:p w:rsidR="00C04FBA" w:rsidRPr="00F92D56" w:rsidRDefault="00C04FBA" w:rsidP="00C04FBA">
      <w:pPr>
        <w:pStyle w:val="af"/>
        <w:spacing w:after="0" w:line="240" w:lineRule="auto"/>
        <w:ind w:firstLine="567"/>
        <w:rPr>
          <w:rFonts w:ascii="Times New Roman" w:hAnsi="Times New Roman" w:cs="Times New Roman"/>
        </w:rPr>
      </w:pPr>
      <w:r w:rsidRPr="00F92D56">
        <w:rPr>
          <w:rFonts w:ascii="Times New Roman" w:hAnsi="Times New Roman" w:cs="Times New Roman"/>
        </w:rPr>
        <w:t>- услуги по хранению продуктов питания;</w:t>
      </w:r>
    </w:p>
    <w:p w:rsidR="00C04FBA" w:rsidRPr="00F92D56" w:rsidRDefault="00C04FBA" w:rsidP="00C04FBA">
      <w:pPr>
        <w:pStyle w:val="af"/>
        <w:spacing w:after="0" w:line="240" w:lineRule="auto"/>
        <w:ind w:firstLine="567"/>
        <w:rPr>
          <w:rFonts w:ascii="Times New Roman" w:hAnsi="Times New Roman" w:cs="Times New Roman"/>
        </w:rPr>
      </w:pPr>
      <w:r w:rsidRPr="00F92D56">
        <w:rPr>
          <w:rFonts w:ascii="Times New Roman" w:hAnsi="Times New Roman" w:cs="Times New Roman"/>
        </w:rPr>
        <w:t>- подготовка помещения к приему пищи;</w:t>
      </w:r>
    </w:p>
    <w:p w:rsidR="00C04FBA" w:rsidRPr="00F92D56" w:rsidRDefault="00C04FBA" w:rsidP="00C04FBA">
      <w:pPr>
        <w:pStyle w:val="af"/>
        <w:spacing w:after="0" w:line="240" w:lineRule="auto"/>
        <w:ind w:firstLine="567"/>
        <w:rPr>
          <w:rFonts w:ascii="Times New Roman" w:hAnsi="Times New Roman" w:cs="Times New Roman"/>
          <w:b/>
        </w:rPr>
      </w:pPr>
      <w:r w:rsidRPr="00F92D56">
        <w:rPr>
          <w:rFonts w:ascii="Times New Roman" w:hAnsi="Times New Roman" w:cs="Times New Roman"/>
        </w:rPr>
        <w:t>- услуги по выдаче продуктов питания в специально отведенном месте;</w:t>
      </w:r>
    </w:p>
    <w:p w:rsidR="00C04FBA" w:rsidRPr="00F92D56" w:rsidRDefault="00C04FBA" w:rsidP="00C04FBA">
      <w:pPr>
        <w:pStyle w:val="af"/>
        <w:spacing w:after="0" w:line="240" w:lineRule="auto"/>
        <w:ind w:firstLine="567"/>
        <w:rPr>
          <w:rFonts w:ascii="Times New Roman" w:hAnsi="Times New Roman" w:cs="Times New Roman"/>
        </w:rPr>
      </w:pPr>
      <w:r w:rsidRPr="00F92D56">
        <w:rPr>
          <w:rFonts w:ascii="Times New Roman" w:hAnsi="Times New Roman" w:cs="Times New Roman"/>
        </w:rPr>
        <w:lastRenderedPageBreak/>
        <w:t>- уборка мусора на местах выдачи продуктов питания.</w:t>
      </w:r>
    </w:p>
    <w:p w:rsidR="00C04FBA" w:rsidRPr="00F92D56" w:rsidRDefault="00C04FBA" w:rsidP="00C04FBA">
      <w:pPr>
        <w:pStyle w:val="af"/>
        <w:spacing w:after="0" w:line="240" w:lineRule="auto"/>
        <w:ind w:firstLine="567"/>
        <w:rPr>
          <w:rFonts w:ascii="Times New Roman" w:hAnsi="Times New Roman" w:cs="Times New Roman"/>
          <w:b/>
        </w:rPr>
      </w:pPr>
      <w:r w:rsidRPr="00F92D56">
        <w:rPr>
          <w:rFonts w:ascii="Times New Roman" w:hAnsi="Times New Roman" w:cs="Times New Roman"/>
          <w:b/>
        </w:rPr>
        <w:t>6.10.Услуги должны быть оказаны в соответствии с:</w:t>
      </w:r>
    </w:p>
    <w:p w:rsidR="00C04FBA" w:rsidRPr="00F92D56" w:rsidRDefault="00C04FBA" w:rsidP="00C04FBA">
      <w:pPr>
        <w:pStyle w:val="af"/>
        <w:spacing w:after="0" w:line="240" w:lineRule="auto"/>
        <w:ind w:firstLine="567"/>
        <w:jc w:val="both"/>
        <w:rPr>
          <w:rFonts w:ascii="Times New Roman" w:hAnsi="Times New Roman" w:cs="Times New Roman"/>
        </w:rPr>
      </w:pPr>
      <w:r w:rsidRPr="00F92D56">
        <w:rPr>
          <w:rFonts w:ascii="Times New Roman" w:hAnsi="Times New Roman" w:cs="Times New Roman"/>
        </w:rPr>
        <w:t>1.Гражданским кодексом РФ (часть 2 глава30);</w:t>
      </w:r>
    </w:p>
    <w:p w:rsidR="00C04FBA" w:rsidRPr="00F92D56" w:rsidRDefault="00C04FBA" w:rsidP="00C04FBA">
      <w:pPr>
        <w:pStyle w:val="af"/>
        <w:spacing w:after="0" w:line="240" w:lineRule="auto"/>
        <w:ind w:firstLine="567"/>
        <w:jc w:val="both"/>
        <w:rPr>
          <w:rFonts w:ascii="Times New Roman" w:hAnsi="Times New Roman" w:cs="Times New Roman"/>
        </w:rPr>
      </w:pPr>
      <w:r w:rsidRPr="00F92D56">
        <w:rPr>
          <w:rFonts w:ascii="Times New Roman" w:hAnsi="Times New Roman" w:cs="Times New Roman"/>
        </w:rPr>
        <w:t>2.Бюджетным кодексом РФ (глава 3 статья 15, глава 4 статья 21, глава 10 статья 72);</w:t>
      </w:r>
    </w:p>
    <w:p w:rsidR="00C04FBA" w:rsidRPr="00F92D56" w:rsidRDefault="00C04FBA" w:rsidP="00C04FBA">
      <w:pPr>
        <w:pStyle w:val="af"/>
        <w:spacing w:after="0" w:line="240" w:lineRule="auto"/>
        <w:ind w:firstLine="567"/>
        <w:jc w:val="both"/>
        <w:rPr>
          <w:rFonts w:ascii="Times New Roman" w:hAnsi="Times New Roman" w:cs="Times New Roman"/>
        </w:rPr>
      </w:pPr>
      <w:r w:rsidRPr="00F92D56">
        <w:rPr>
          <w:rFonts w:ascii="Times New Roman" w:hAnsi="Times New Roman" w:cs="Times New Roman"/>
        </w:rPr>
        <w:t>3.Федеральным законом от 05.04.2013г. № 44-ФЗ «О контрактной системе в сфере закупок товаров, работ, услуг для обеспечения государственных и муниципальных нужд»;</w:t>
      </w:r>
    </w:p>
    <w:p w:rsidR="00C04FBA" w:rsidRPr="00F92D56" w:rsidRDefault="00C04FBA" w:rsidP="00C04FBA">
      <w:pPr>
        <w:pStyle w:val="af"/>
        <w:spacing w:after="0" w:line="240" w:lineRule="auto"/>
        <w:ind w:firstLine="567"/>
        <w:jc w:val="both"/>
        <w:rPr>
          <w:rFonts w:ascii="Times New Roman" w:hAnsi="Times New Roman" w:cs="Times New Roman"/>
        </w:rPr>
      </w:pPr>
      <w:r w:rsidRPr="00F92D56">
        <w:rPr>
          <w:rFonts w:ascii="Times New Roman" w:hAnsi="Times New Roman" w:cs="Times New Roman"/>
        </w:rPr>
        <w:t>4.Федеральным законом от 02.01.2000 г. №29-ФЗ «О качестве и безопасности пищевых продуктов»;</w:t>
      </w:r>
    </w:p>
    <w:p w:rsidR="00C04FBA" w:rsidRPr="00F92D56" w:rsidRDefault="00C04FBA" w:rsidP="00C04FBA">
      <w:pPr>
        <w:pStyle w:val="af"/>
        <w:spacing w:after="0" w:line="240" w:lineRule="auto"/>
        <w:ind w:firstLine="567"/>
        <w:jc w:val="both"/>
        <w:rPr>
          <w:rFonts w:ascii="Times New Roman" w:hAnsi="Times New Roman" w:cs="Times New Roman"/>
        </w:rPr>
      </w:pPr>
      <w:r w:rsidRPr="00F92D56">
        <w:rPr>
          <w:rFonts w:ascii="Times New Roman" w:hAnsi="Times New Roman" w:cs="Times New Roman"/>
        </w:rPr>
        <w:t>5.Федеральным законом от 21.11.2011 г. № 323-ФЗ «Об основах охраны здоровья граждан в Российской Федерации»;</w:t>
      </w:r>
    </w:p>
    <w:p w:rsidR="00C04FBA" w:rsidRPr="00F92D56" w:rsidRDefault="00C04FBA" w:rsidP="00C04FBA">
      <w:pPr>
        <w:pStyle w:val="af"/>
        <w:spacing w:after="0" w:line="240" w:lineRule="auto"/>
        <w:ind w:firstLine="567"/>
        <w:jc w:val="both"/>
        <w:rPr>
          <w:rFonts w:ascii="Times New Roman" w:hAnsi="Times New Roman" w:cs="Times New Roman"/>
        </w:rPr>
      </w:pPr>
      <w:r w:rsidRPr="00F92D56">
        <w:rPr>
          <w:rFonts w:ascii="Times New Roman" w:hAnsi="Times New Roman" w:cs="Times New Roman"/>
        </w:rPr>
        <w:t>6.Федеральным законом от 26.07.2006г. №135-ФЗ «О защите конкуренции»;</w:t>
      </w:r>
    </w:p>
    <w:p w:rsidR="00C04FBA" w:rsidRPr="00F92D56" w:rsidRDefault="00C04FBA" w:rsidP="00C04FBA">
      <w:pPr>
        <w:pStyle w:val="af"/>
        <w:spacing w:after="0" w:line="240" w:lineRule="auto"/>
        <w:ind w:firstLine="567"/>
        <w:jc w:val="both"/>
        <w:rPr>
          <w:rFonts w:ascii="Times New Roman" w:hAnsi="Times New Roman" w:cs="Times New Roman"/>
        </w:rPr>
      </w:pPr>
      <w:r w:rsidRPr="00F92D56">
        <w:rPr>
          <w:rFonts w:ascii="Times New Roman" w:hAnsi="Times New Roman" w:cs="Times New Roman"/>
        </w:rPr>
        <w:t>7.Правилами оказания услуг общественного питания, утвержденные постановлением Правительства РФ от 21.09.2020 № 1515;</w:t>
      </w:r>
    </w:p>
    <w:p w:rsidR="00C04FBA" w:rsidRPr="00F92D56" w:rsidRDefault="00C04FBA" w:rsidP="00C04FBA">
      <w:pPr>
        <w:autoSpaceDE w:val="0"/>
        <w:autoSpaceDN w:val="0"/>
        <w:adjustRightInd w:val="0"/>
        <w:spacing w:after="0" w:line="240" w:lineRule="auto"/>
        <w:ind w:firstLine="567"/>
        <w:jc w:val="both"/>
        <w:rPr>
          <w:rFonts w:ascii="Times New Roman" w:eastAsia="Calibri" w:hAnsi="Times New Roman" w:cs="Times New Roman"/>
        </w:rPr>
      </w:pPr>
      <w:r w:rsidRPr="00F92D56">
        <w:rPr>
          <w:rFonts w:ascii="Times New Roman" w:hAnsi="Times New Roman" w:cs="Times New Roman"/>
        </w:rPr>
        <w:t xml:space="preserve">8.Постановлением Главного государственного санитарного врача Российской Федерации от </w:t>
      </w:r>
      <w:r w:rsidRPr="00F92D56">
        <w:rPr>
          <w:rFonts w:ascii="Times New Roman" w:eastAsia="Calibri" w:hAnsi="Times New Roman" w:cs="Times New Roman"/>
        </w:rPr>
        <w:t>27.10.2020 № 32«Об утверждении санитарно-эпидемиологических правил и норм СанПиН 2.3/2.4.3590-20 «Санитарно-эпидемиологические требования к организации общественного питания населения»(вместе с «СанПиН 2.3/2.4.3590-20. Санитарно-эпидемиологические правила и нормы»)</w:t>
      </w:r>
      <w:r w:rsidRPr="00F92D56">
        <w:rPr>
          <w:rFonts w:ascii="Times New Roman" w:hAnsi="Times New Roman" w:cs="Times New Roman"/>
        </w:rPr>
        <w:t>;</w:t>
      </w:r>
    </w:p>
    <w:p w:rsidR="00C04FBA" w:rsidRPr="00F92D56" w:rsidRDefault="00C04FBA" w:rsidP="00C04FBA">
      <w:pPr>
        <w:pStyle w:val="af"/>
        <w:spacing w:after="0" w:line="240" w:lineRule="auto"/>
        <w:ind w:firstLine="567"/>
        <w:jc w:val="both"/>
        <w:rPr>
          <w:rFonts w:ascii="Times New Roman" w:hAnsi="Times New Roman" w:cs="Times New Roman"/>
        </w:rPr>
      </w:pPr>
      <w:r w:rsidRPr="00F92D56">
        <w:rPr>
          <w:rFonts w:ascii="Times New Roman" w:hAnsi="Times New Roman" w:cs="Times New Roman"/>
        </w:rPr>
        <w:t xml:space="preserve">9.Санитарно-эпидемиологическими правилами и </w:t>
      </w:r>
      <w:proofErr w:type="spellStart"/>
      <w:r w:rsidRPr="00F92D56">
        <w:rPr>
          <w:rFonts w:ascii="Times New Roman" w:hAnsi="Times New Roman" w:cs="Times New Roman"/>
        </w:rPr>
        <w:t>нормативами</w:t>
      </w:r>
      <w:hyperlink r:id="rId12" w:history="1">
        <w:r w:rsidRPr="00F92D56">
          <w:rPr>
            <w:rStyle w:val="aa"/>
            <w:rFonts w:ascii="Times New Roman" w:hAnsi="Times New Roman" w:cs="Times New Roman"/>
          </w:rPr>
          <w:t>«Гигиенические</w:t>
        </w:r>
        <w:proofErr w:type="spellEnd"/>
        <w:r w:rsidRPr="00F92D56">
          <w:rPr>
            <w:rStyle w:val="aa"/>
            <w:rFonts w:ascii="Times New Roman" w:hAnsi="Times New Roman" w:cs="Times New Roman"/>
          </w:rPr>
          <w:t xml:space="preserve"> требования</w:t>
        </w:r>
      </w:hyperlink>
      <w:r w:rsidRPr="00F92D56">
        <w:rPr>
          <w:rFonts w:ascii="Times New Roman" w:hAnsi="Times New Roman" w:cs="Times New Roman"/>
        </w:rPr>
        <w:t xml:space="preserve"> к безопасности и пищевой ценности пищевых продуктов» СанПиН 2.3.2.1078-01, утвержденными Главным государственным санитарным врачом РФ 06.11.2001;</w:t>
      </w:r>
    </w:p>
    <w:p w:rsidR="00C04FBA" w:rsidRPr="00F92D56" w:rsidRDefault="00C04FBA" w:rsidP="00C04FBA">
      <w:pPr>
        <w:pStyle w:val="af"/>
        <w:spacing w:after="0" w:line="240" w:lineRule="auto"/>
        <w:ind w:firstLine="567"/>
        <w:jc w:val="both"/>
        <w:rPr>
          <w:rFonts w:ascii="Times New Roman" w:hAnsi="Times New Roman" w:cs="Times New Roman"/>
          <w:b/>
        </w:rPr>
      </w:pPr>
      <w:r w:rsidRPr="00F92D56">
        <w:rPr>
          <w:rFonts w:ascii="Times New Roman" w:hAnsi="Times New Roman" w:cs="Times New Roman"/>
        </w:rPr>
        <w:t>10.Постановлением Правительства РФ от 01.12.2009 г.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rPr>
        <w:t>11. Иными нормативными документами в сфере организации питания и поставки продуктов питания.</w:t>
      </w:r>
    </w:p>
    <w:p w:rsidR="00C04FBA" w:rsidRPr="00F92D56" w:rsidRDefault="00C04FBA" w:rsidP="00C04FBA">
      <w:pPr>
        <w:spacing w:after="0" w:line="240" w:lineRule="auto"/>
        <w:ind w:firstLine="567"/>
        <w:jc w:val="both"/>
        <w:rPr>
          <w:rFonts w:ascii="Times New Roman" w:hAnsi="Times New Roman" w:cs="Times New Roman"/>
        </w:rPr>
      </w:pPr>
    </w:p>
    <w:p w:rsidR="00C04FBA" w:rsidRPr="00F92D56" w:rsidRDefault="00C04FBA" w:rsidP="00C04FBA">
      <w:pPr>
        <w:spacing w:after="0" w:line="240" w:lineRule="auto"/>
        <w:ind w:firstLine="567"/>
        <w:jc w:val="center"/>
        <w:rPr>
          <w:rFonts w:ascii="Times New Roman" w:hAnsi="Times New Roman" w:cs="Times New Roman"/>
          <w:b/>
        </w:rPr>
      </w:pPr>
      <w:r w:rsidRPr="00F92D56">
        <w:rPr>
          <w:rFonts w:ascii="Times New Roman" w:hAnsi="Times New Roman" w:cs="Times New Roman"/>
          <w:b/>
        </w:rPr>
        <w:t>7. Порядок сдачи-приемки оказанных услуг</w:t>
      </w:r>
    </w:p>
    <w:p w:rsidR="00C04FBA" w:rsidRPr="00F92D56" w:rsidRDefault="00C04FBA" w:rsidP="00C04FBA">
      <w:pPr>
        <w:spacing w:after="0" w:line="240" w:lineRule="auto"/>
        <w:ind w:firstLine="567"/>
        <w:jc w:val="center"/>
        <w:rPr>
          <w:rFonts w:ascii="Times New Roman" w:hAnsi="Times New Roman" w:cs="Times New Roman"/>
          <w:b/>
        </w:rPr>
      </w:pP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b/>
        </w:rPr>
        <w:t>7.1.</w:t>
      </w:r>
      <w:r w:rsidRPr="00F92D56">
        <w:rPr>
          <w:rFonts w:ascii="Times New Roman" w:hAnsi="Times New Roman" w:cs="Times New Roman"/>
        </w:rPr>
        <w:t>Исполнитель ежемесячно, до 5-го числа месяца следующего за месяцем оказания услуг предоставляет Заказчику надлежаще оформленный и подписанный со своей стороны Акт сдачи-приемки оказанных услуг (Приложение № 3 к Контракту).</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rPr>
        <w:t>Акт сдачи-приемки оказанных услуг подписывается Заказчиком в течение одного рабочего дня с даты его предоставления Исполнителем.</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b/>
        </w:rPr>
        <w:t>7.2.</w:t>
      </w:r>
      <w:r w:rsidRPr="00F92D56">
        <w:rPr>
          <w:rFonts w:ascii="Times New Roman" w:hAnsi="Times New Roman" w:cs="Times New Roman"/>
        </w:rPr>
        <w:t xml:space="preserve"> При наличии мотивированного отказа Заказчика от приемки оказанных услуг Заказчиком в течение 10 дней с даты оказания услуг составляется акт с перечнем выявленных недостатков и с указанием контрольных сроков их устранения.</w:t>
      </w:r>
    </w:p>
    <w:p w:rsidR="00C04FBA" w:rsidRPr="00F92D56" w:rsidRDefault="00C04FBA" w:rsidP="00C04FBA">
      <w:pPr>
        <w:spacing w:after="0" w:line="240" w:lineRule="auto"/>
        <w:ind w:firstLine="567"/>
        <w:jc w:val="both"/>
        <w:rPr>
          <w:rFonts w:ascii="Times New Roman" w:hAnsi="Times New Roman" w:cs="Times New Roman"/>
        </w:rPr>
      </w:pPr>
      <w:r w:rsidRPr="00F92D56">
        <w:rPr>
          <w:rFonts w:ascii="Times New Roman" w:hAnsi="Times New Roman" w:cs="Times New Roman"/>
          <w:b/>
        </w:rPr>
        <w:t>7.3.</w:t>
      </w:r>
      <w:r w:rsidRPr="00F92D56">
        <w:rPr>
          <w:rFonts w:ascii="Times New Roman" w:hAnsi="Times New Roman" w:cs="Times New Roman"/>
        </w:rPr>
        <w:t xml:space="preserve"> Датой надлежащего исполнения обязательств Исполнителем считается дата подписания Акта сдачи-приемки оказанных услуг уполномоченным представителем Заказчика.</w:t>
      </w:r>
    </w:p>
    <w:p w:rsidR="00C04FBA" w:rsidRPr="00F92D56" w:rsidRDefault="00C04FBA" w:rsidP="00C04FBA">
      <w:pPr>
        <w:pStyle w:val="af"/>
        <w:spacing w:after="0" w:line="240" w:lineRule="auto"/>
        <w:rPr>
          <w:rFonts w:ascii="Times New Roman" w:hAnsi="Times New Roman" w:cs="Times New Roman"/>
        </w:rPr>
      </w:pPr>
    </w:p>
    <w:p w:rsidR="00C04FBA" w:rsidRPr="00F92D56" w:rsidRDefault="00C04FBA" w:rsidP="00C04FBA">
      <w:pPr>
        <w:tabs>
          <w:tab w:val="left" w:pos="2316"/>
        </w:tabs>
        <w:spacing w:after="0" w:line="240" w:lineRule="auto"/>
        <w:rPr>
          <w:rFonts w:ascii="Times New Roman" w:hAnsi="Times New Roman" w:cs="Times New Roman"/>
          <w:b/>
        </w:rPr>
      </w:pPr>
      <w:r w:rsidRPr="00F92D56">
        <w:rPr>
          <w:rFonts w:ascii="Times New Roman" w:hAnsi="Times New Roman" w:cs="Times New Roman"/>
          <w:b/>
        </w:rPr>
        <w:tab/>
      </w:r>
    </w:p>
    <w:p w:rsidR="00C04FBA" w:rsidRPr="00F92D56" w:rsidRDefault="00C04FBA" w:rsidP="00C04FBA">
      <w:pPr>
        <w:spacing w:after="0" w:line="240" w:lineRule="auto"/>
        <w:rPr>
          <w:rFonts w:ascii="Times New Roman" w:hAnsi="Times New Roman" w:cs="Times New Roman"/>
        </w:rPr>
      </w:pPr>
    </w:p>
    <w:p w:rsidR="00C04FBA" w:rsidRPr="00F92D56" w:rsidRDefault="00C04FBA" w:rsidP="00C04FBA">
      <w:pPr>
        <w:autoSpaceDE w:val="0"/>
        <w:autoSpaceDN w:val="0"/>
        <w:adjustRightInd w:val="0"/>
        <w:spacing w:after="0" w:line="240" w:lineRule="auto"/>
        <w:jc w:val="both"/>
        <w:rPr>
          <w:rFonts w:ascii="Times New Roman" w:hAnsi="Times New Roman" w:cs="Times New Roman"/>
        </w:rPr>
      </w:pPr>
    </w:p>
    <w:p w:rsidR="00C04FBA" w:rsidRPr="00F92D56" w:rsidRDefault="00C04FBA">
      <w:pPr>
        <w:autoSpaceDE w:val="0"/>
        <w:spacing w:after="0"/>
        <w:jc w:val="both"/>
        <w:rPr>
          <w:rFonts w:ascii="Times New Roman" w:hAnsi="Times New Roman" w:cs="Times New Roman"/>
        </w:rPr>
      </w:pPr>
    </w:p>
    <w:p w:rsidR="00C04FBA" w:rsidRPr="00F92D56" w:rsidRDefault="00C04FBA">
      <w:pPr>
        <w:autoSpaceDE w:val="0"/>
        <w:spacing w:after="0"/>
        <w:jc w:val="both"/>
        <w:rPr>
          <w:rFonts w:ascii="Times New Roman" w:hAnsi="Times New Roman" w:cs="Times New Roman"/>
        </w:rPr>
      </w:pPr>
    </w:p>
    <w:p w:rsidR="00C04FBA" w:rsidRPr="00F92D56" w:rsidRDefault="00C04FBA">
      <w:pPr>
        <w:autoSpaceDE w:val="0"/>
        <w:spacing w:after="0"/>
        <w:jc w:val="both"/>
        <w:rPr>
          <w:rFonts w:ascii="Times New Roman" w:hAnsi="Times New Roman" w:cs="Times New Roman"/>
        </w:rPr>
      </w:pPr>
    </w:p>
    <w:p w:rsidR="00C04FBA" w:rsidRPr="00F92D56" w:rsidRDefault="00C04FBA">
      <w:pPr>
        <w:autoSpaceDE w:val="0"/>
        <w:spacing w:after="0"/>
        <w:jc w:val="both"/>
        <w:rPr>
          <w:rFonts w:ascii="Times New Roman" w:hAnsi="Times New Roman" w:cs="Times New Roman"/>
        </w:rPr>
      </w:pPr>
    </w:p>
    <w:p w:rsidR="00C04FBA" w:rsidRPr="00F92D56" w:rsidRDefault="00C04FBA">
      <w:pPr>
        <w:autoSpaceDE w:val="0"/>
        <w:spacing w:after="0"/>
        <w:jc w:val="both"/>
        <w:rPr>
          <w:rFonts w:ascii="Times New Roman" w:hAnsi="Times New Roman" w:cs="Times New Roman"/>
        </w:rPr>
      </w:pPr>
    </w:p>
    <w:p w:rsidR="00C04FBA" w:rsidRPr="00F92D56" w:rsidRDefault="00C04FBA">
      <w:pPr>
        <w:autoSpaceDE w:val="0"/>
        <w:spacing w:after="0"/>
        <w:jc w:val="both"/>
        <w:rPr>
          <w:rFonts w:ascii="Times New Roman" w:hAnsi="Times New Roman" w:cs="Times New Roman"/>
        </w:rPr>
      </w:pPr>
    </w:p>
    <w:p w:rsidR="00C04FBA" w:rsidRPr="00F92D56" w:rsidRDefault="00C04FBA">
      <w:pPr>
        <w:autoSpaceDE w:val="0"/>
        <w:spacing w:after="0"/>
        <w:jc w:val="both"/>
        <w:rPr>
          <w:rFonts w:ascii="Times New Roman" w:hAnsi="Times New Roman" w:cs="Times New Roman"/>
        </w:rPr>
      </w:pPr>
    </w:p>
    <w:p w:rsidR="00C04FBA" w:rsidRPr="00F92D56" w:rsidRDefault="00C04FBA">
      <w:pPr>
        <w:autoSpaceDE w:val="0"/>
        <w:spacing w:after="0"/>
        <w:jc w:val="both"/>
        <w:rPr>
          <w:rFonts w:ascii="Times New Roman" w:hAnsi="Times New Roman" w:cs="Times New Roman"/>
        </w:rPr>
      </w:pPr>
    </w:p>
    <w:p w:rsidR="00C04FBA" w:rsidRPr="00F92D56" w:rsidRDefault="00C04FBA">
      <w:pPr>
        <w:autoSpaceDE w:val="0"/>
        <w:spacing w:after="0"/>
        <w:jc w:val="both"/>
        <w:rPr>
          <w:rFonts w:ascii="Times New Roman" w:hAnsi="Times New Roman" w:cs="Times New Roman"/>
        </w:rPr>
      </w:pPr>
    </w:p>
    <w:p w:rsidR="00C04FBA" w:rsidRPr="00F92D56" w:rsidRDefault="00C04FBA">
      <w:pPr>
        <w:autoSpaceDE w:val="0"/>
        <w:spacing w:after="0"/>
        <w:jc w:val="both"/>
        <w:rPr>
          <w:rFonts w:ascii="Times New Roman" w:hAnsi="Times New Roman" w:cs="Times New Roman"/>
        </w:rPr>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Pr="00F92D56" w:rsidRDefault="00C04FBA" w:rsidP="00C04FBA">
      <w:pPr>
        <w:spacing w:after="0" w:line="240" w:lineRule="auto"/>
        <w:jc w:val="right"/>
        <w:rPr>
          <w:rFonts w:ascii="Times New Roman" w:hAnsi="Times New Roman"/>
        </w:rPr>
      </w:pPr>
      <w:r w:rsidRPr="00F92D56">
        <w:rPr>
          <w:rFonts w:ascii="Times New Roman" w:hAnsi="Times New Roman"/>
        </w:rPr>
        <w:t>Приложение № 2</w:t>
      </w:r>
    </w:p>
    <w:p w:rsidR="00C04FBA" w:rsidRPr="00F92D56" w:rsidRDefault="002722C9" w:rsidP="00C04FBA">
      <w:pPr>
        <w:spacing w:after="0" w:line="240" w:lineRule="auto"/>
        <w:jc w:val="right"/>
        <w:rPr>
          <w:rFonts w:ascii="Times New Roman" w:hAnsi="Times New Roman"/>
        </w:rPr>
      </w:pPr>
      <w:r>
        <w:rPr>
          <w:rFonts w:ascii="Times New Roman" w:hAnsi="Times New Roman"/>
        </w:rPr>
        <w:t>к Контракту № 4</w:t>
      </w:r>
      <w:r w:rsidR="00C04FBA" w:rsidRPr="00F92D56">
        <w:rPr>
          <w:rFonts w:ascii="Times New Roman" w:hAnsi="Times New Roman"/>
        </w:rPr>
        <w:t>/2024</w:t>
      </w:r>
    </w:p>
    <w:p w:rsidR="00C04FBA" w:rsidRPr="00F92D56" w:rsidRDefault="00C04FBA" w:rsidP="00C04FBA">
      <w:pPr>
        <w:spacing w:after="0" w:line="240" w:lineRule="auto"/>
        <w:jc w:val="right"/>
        <w:rPr>
          <w:rFonts w:ascii="Times New Roman" w:hAnsi="Times New Roman"/>
        </w:rPr>
      </w:pPr>
      <w:r w:rsidRPr="00F92D56">
        <w:rPr>
          <w:rFonts w:ascii="Times New Roman" w:hAnsi="Times New Roman"/>
        </w:rPr>
        <w:t>от «___» ___________ 2024 г.</w:t>
      </w:r>
    </w:p>
    <w:p w:rsidR="00C04FBA" w:rsidRDefault="00C04FBA" w:rsidP="00C04FBA">
      <w:pPr>
        <w:spacing w:after="0" w:line="240" w:lineRule="auto"/>
        <w:jc w:val="center"/>
        <w:rPr>
          <w:rFonts w:ascii="Times New Roman" w:hAnsi="Times New Roman"/>
          <w:b/>
          <w:sz w:val="20"/>
          <w:szCs w:val="20"/>
        </w:rPr>
      </w:pPr>
    </w:p>
    <w:p w:rsidR="00F92D56" w:rsidRPr="004F3AFB" w:rsidRDefault="00F92D56" w:rsidP="00C04FBA">
      <w:pPr>
        <w:spacing w:after="0" w:line="240" w:lineRule="auto"/>
        <w:jc w:val="center"/>
        <w:rPr>
          <w:rFonts w:ascii="Times New Roman" w:hAnsi="Times New Roman"/>
          <w:b/>
          <w:sz w:val="20"/>
          <w:szCs w:val="20"/>
        </w:rPr>
      </w:pPr>
    </w:p>
    <w:p w:rsidR="00F92D56" w:rsidRDefault="00F92D56" w:rsidP="00C04FBA">
      <w:pPr>
        <w:spacing w:after="0" w:line="240" w:lineRule="auto"/>
        <w:jc w:val="center"/>
        <w:rPr>
          <w:rFonts w:ascii="Times New Roman" w:hAnsi="Times New Roman"/>
          <w:b/>
        </w:rPr>
      </w:pPr>
    </w:p>
    <w:p w:rsidR="00C04FBA" w:rsidRPr="00F92D56" w:rsidRDefault="00C04FBA" w:rsidP="00C04FBA">
      <w:pPr>
        <w:spacing w:after="0" w:line="240" w:lineRule="auto"/>
        <w:jc w:val="center"/>
        <w:rPr>
          <w:rFonts w:ascii="Times New Roman" w:hAnsi="Times New Roman"/>
          <w:b/>
        </w:rPr>
      </w:pPr>
      <w:r w:rsidRPr="00F92D56">
        <w:rPr>
          <w:rFonts w:ascii="Times New Roman" w:hAnsi="Times New Roman"/>
          <w:b/>
        </w:rPr>
        <w:t>С П Е Ц И Ф И К А Ц И Я</w:t>
      </w:r>
    </w:p>
    <w:tbl>
      <w:tblPr>
        <w:tblpPr w:leftFromText="180" w:rightFromText="180" w:bottomFromText="200" w:vertAnchor="text" w:horzAnchor="margin" w:tblpXSpec="center" w:tblpY="704"/>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984"/>
        <w:gridCol w:w="992"/>
        <w:gridCol w:w="1163"/>
        <w:gridCol w:w="1418"/>
        <w:gridCol w:w="1217"/>
        <w:gridCol w:w="1200"/>
        <w:gridCol w:w="1800"/>
      </w:tblGrid>
      <w:tr w:rsidR="00C04FBA" w:rsidRPr="004F3AFB" w:rsidTr="00C04FBA">
        <w:trPr>
          <w:tblHeader/>
        </w:trPr>
        <w:tc>
          <w:tcPr>
            <w:tcW w:w="534" w:type="dxa"/>
            <w:tcBorders>
              <w:top w:val="single" w:sz="4" w:space="0" w:color="auto"/>
              <w:left w:val="single" w:sz="4" w:space="0" w:color="auto"/>
              <w:bottom w:val="single" w:sz="4" w:space="0" w:color="auto"/>
              <w:right w:val="single" w:sz="4" w:space="0" w:color="auto"/>
            </w:tcBorders>
            <w:vAlign w:val="center"/>
            <w:hideMark/>
          </w:tcPr>
          <w:p w:rsidR="00C04FBA" w:rsidRPr="00F92D56" w:rsidRDefault="00C04FBA" w:rsidP="00C04FBA">
            <w:pPr>
              <w:autoSpaceDE w:val="0"/>
              <w:autoSpaceDN w:val="0"/>
              <w:adjustRightInd w:val="0"/>
              <w:spacing w:after="0" w:line="240" w:lineRule="auto"/>
              <w:jc w:val="center"/>
              <w:rPr>
                <w:rFonts w:ascii="Times New Roman" w:hAnsi="Times New Roman"/>
                <w:b/>
              </w:rPr>
            </w:pPr>
            <w:r w:rsidRPr="00F92D56">
              <w:rPr>
                <w:rFonts w:ascii="Times New Roman" w:hAnsi="Times New Roman"/>
                <w:b/>
              </w:rPr>
              <w:t>№ п/п</w:t>
            </w:r>
          </w:p>
        </w:tc>
        <w:tc>
          <w:tcPr>
            <w:tcW w:w="1984" w:type="dxa"/>
            <w:tcBorders>
              <w:top w:val="single" w:sz="4" w:space="0" w:color="auto"/>
              <w:left w:val="single" w:sz="4" w:space="0" w:color="auto"/>
              <w:bottom w:val="single" w:sz="4" w:space="0" w:color="auto"/>
              <w:right w:val="single" w:sz="4" w:space="0" w:color="auto"/>
            </w:tcBorders>
            <w:vAlign w:val="center"/>
            <w:hideMark/>
          </w:tcPr>
          <w:p w:rsidR="00C04FBA" w:rsidRPr="00F92D56" w:rsidRDefault="00C04FBA" w:rsidP="00C04FBA">
            <w:pPr>
              <w:autoSpaceDE w:val="0"/>
              <w:autoSpaceDN w:val="0"/>
              <w:adjustRightInd w:val="0"/>
              <w:spacing w:after="0" w:line="240" w:lineRule="auto"/>
              <w:jc w:val="center"/>
              <w:rPr>
                <w:rFonts w:ascii="Times New Roman" w:hAnsi="Times New Roman"/>
                <w:b/>
              </w:rPr>
            </w:pPr>
            <w:r w:rsidRPr="00F92D56">
              <w:rPr>
                <w:rFonts w:ascii="Times New Roman" w:hAnsi="Times New Roman"/>
                <w:b/>
              </w:rPr>
              <w:t>Наименование оказываемых услуг</w:t>
            </w:r>
          </w:p>
        </w:tc>
        <w:tc>
          <w:tcPr>
            <w:tcW w:w="992" w:type="dxa"/>
            <w:tcBorders>
              <w:top w:val="single" w:sz="4" w:space="0" w:color="auto"/>
              <w:left w:val="single" w:sz="4" w:space="0" w:color="auto"/>
              <w:bottom w:val="single" w:sz="4" w:space="0" w:color="auto"/>
              <w:right w:val="single" w:sz="4" w:space="0" w:color="auto"/>
            </w:tcBorders>
            <w:hideMark/>
          </w:tcPr>
          <w:p w:rsidR="00C04FBA" w:rsidRPr="00F92D56" w:rsidRDefault="00C04FBA" w:rsidP="00C04FBA">
            <w:pPr>
              <w:autoSpaceDE w:val="0"/>
              <w:autoSpaceDN w:val="0"/>
              <w:adjustRightInd w:val="0"/>
              <w:spacing w:after="0" w:line="240" w:lineRule="auto"/>
              <w:ind w:left="12" w:hanging="12"/>
              <w:jc w:val="center"/>
              <w:rPr>
                <w:rFonts w:ascii="Times New Roman" w:hAnsi="Times New Roman"/>
                <w:b/>
              </w:rPr>
            </w:pPr>
            <w:r w:rsidRPr="00F92D56">
              <w:rPr>
                <w:rFonts w:ascii="Times New Roman" w:hAnsi="Times New Roman"/>
                <w:b/>
              </w:rPr>
              <w:t>Характеристики услуг</w:t>
            </w:r>
          </w:p>
        </w:tc>
        <w:tc>
          <w:tcPr>
            <w:tcW w:w="1163" w:type="dxa"/>
            <w:tcBorders>
              <w:top w:val="single" w:sz="4" w:space="0" w:color="auto"/>
              <w:left w:val="single" w:sz="4" w:space="0" w:color="auto"/>
              <w:bottom w:val="single" w:sz="4" w:space="0" w:color="auto"/>
              <w:right w:val="single" w:sz="4" w:space="0" w:color="auto"/>
            </w:tcBorders>
            <w:vAlign w:val="center"/>
            <w:hideMark/>
          </w:tcPr>
          <w:p w:rsidR="00C04FBA" w:rsidRPr="00F92D56" w:rsidRDefault="00C04FBA" w:rsidP="00C04FBA">
            <w:pPr>
              <w:autoSpaceDE w:val="0"/>
              <w:autoSpaceDN w:val="0"/>
              <w:adjustRightInd w:val="0"/>
              <w:spacing w:after="0" w:line="240" w:lineRule="auto"/>
              <w:ind w:left="12" w:hanging="12"/>
              <w:jc w:val="center"/>
              <w:rPr>
                <w:rFonts w:ascii="Times New Roman" w:hAnsi="Times New Roman"/>
                <w:b/>
              </w:rPr>
            </w:pPr>
            <w:r w:rsidRPr="00F92D56">
              <w:rPr>
                <w:rFonts w:ascii="Times New Roman" w:hAnsi="Times New Roman"/>
                <w:b/>
              </w:rPr>
              <w:t>Единица измерения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04FBA" w:rsidRPr="00F92D56" w:rsidRDefault="00C04FBA" w:rsidP="00C04FBA">
            <w:pPr>
              <w:autoSpaceDE w:val="0"/>
              <w:autoSpaceDN w:val="0"/>
              <w:adjustRightInd w:val="0"/>
              <w:spacing w:after="0" w:line="240" w:lineRule="auto"/>
              <w:ind w:left="44" w:hanging="44"/>
              <w:jc w:val="center"/>
              <w:rPr>
                <w:rFonts w:ascii="Times New Roman" w:hAnsi="Times New Roman"/>
                <w:b/>
              </w:rPr>
            </w:pPr>
            <w:r w:rsidRPr="00F92D56">
              <w:rPr>
                <w:rFonts w:ascii="Times New Roman" w:hAnsi="Times New Roman"/>
                <w:b/>
              </w:rPr>
              <w:t>Количество</w:t>
            </w:r>
          </w:p>
        </w:tc>
        <w:tc>
          <w:tcPr>
            <w:tcW w:w="1217" w:type="dxa"/>
            <w:tcBorders>
              <w:top w:val="single" w:sz="4" w:space="0" w:color="auto"/>
              <w:left w:val="single" w:sz="4" w:space="0" w:color="auto"/>
              <w:bottom w:val="single" w:sz="4" w:space="0" w:color="auto"/>
              <w:right w:val="single" w:sz="4" w:space="0" w:color="auto"/>
            </w:tcBorders>
            <w:vAlign w:val="center"/>
            <w:hideMark/>
          </w:tcPr>
          <w:p w:rsidR="00C04FBA" w:rsidRPr="00F92D56" w:rsidRDefault="00C04FBA" w:rsidP="00C04FBA">
            <w:pPr>
              <w:autoSpaceDE w:val="0"/>
              <w:autoSpaceDN w:val="0"/>
              <w:adjustRightInd w:val="0"/>
              <w:spacing w:after="0" w:line="240" w:lineRule="auto"/>
              <w:ind w:left="44" w:hanging="44"/>
              <w:jc w:val="center"/>
              <w:rPr>
                <w:rFonts w:ascii="Times New Roman" w:hAnsi="Times New Roman"/>
                <w:b/>
              </w:rPr>
            </w:pPr>
            <w:r w:rsidRPr="00F92D56">
              <w:rPr>
                <w:rFonts w:ascii="Times New Roman" w:hAnsi="Times New Roman"/>
                <w:b/>
              </w:rPr>
              <w:t>Цена за ед. с НДС,</w:t>
            </w:r>
          </w:p>
          <w:p w:rsidR="00C04FBA" w:rsidRPr="00F92D56" w:rsidRDefault="00C04FBA" w:rsidP="00C04FBA">
            <w:pPr>
              <w:autoSpaceDE w:val="0"/>
              <w:autoSpaceDN w:val="0"/>
              <w:adjustRightInd w:val="0"/>
              <w:spacing w:after="0" w:line="240" w:lineRule="auto"/>
              <w:ind w:left="44" w:hanging="44"/>
              <w:jc w:val="center"/>
              <w:rPr>
                <w:rFonts w:ascii="Times New Roman" w:hAnsi="Times New Roman"/>
                <w:b/>
              </w:rPr>
            </w:pPr>
            <w:r w:rsidRPr="00F92D56">
              <w:rPr>
                <w:rFonts w:ascii="Times New Roman" w:hAnsi="Times New Roman"/>
                <w:b/>
              </w:rPr>
              <w:t>(руб.)</w:t>
            </w:r>
          </w:p>
        </w:tc>
        <w:tc>
          <w:tcPr>
            <w:tcW w:w="1200" w:type="dxa"/>
            <w:tcBorders>
              <w:top w:val="single" w:sz="4" w:space="0" w:color="auto"/>
              <w:left w:val="single" w:sz="4" w:space="0" w:color="auto"/>
              <w:bottom w:val="single" w:sz="4" w:space="0" w:color="auto"/>
              <w:right w:val="single" w:sz="4" w:space="0" w:color="auto"/>
            </w:tcBorders>
            <w:vAlign w:val="center"/>
            <w:hideMark/>
          </w:tcPr>
          <w:p w:rsidR="00C04FBA" w:rsidRPr="00F92D56" w:rsidRDefault="00C04FBA" w:rsidP="00C04FBA">
            <w:pPr>
              <w:autoSpaceDE w:val="0"/>
              <w:autoSpaceDN w:val="0"/>
              <w:adjustRightInd w:val="0"/>
              <w:spacing w:after="0" w:line="240" w:lineRule="auto"/>
              <w:ind w:left="44" w:hanging="44"/>
              <w:jc w:val="center"/>
              <w:rPr>
                <w:rFonts w:ascii="Times New Roman" w:hAnsi="Times New Roman"/>
                <w:b/>
              </w:rPr>
            </w:pPr>
            <w:r w:rsidRPr="00F92D56">
              <w:rPr>
                <w:rFonts w:ascii="Times New Roman" w:hAnsi="Times New Roman"/>
                <w:b/>
              </w:rPr>
              <w:t>Ставка НДС, %</w:t>
            </w:r>
          </w:p>
        </w:tc>
        <w:tc>
          <w:tcPr>
            <w:tcW w:w="1800" w:type="dxa"/>
            <w:tcBorders>
              <w:top w:val="single" w:sz="4" w:space="0" w:color="auto"/>
              <w:left w:val="single" w:sz="4" w:space="0" w:color="auto"/>
              <w:bottom w:val="single" w:sz="4" w:space="0" w:color="auto"/>
              <w:right w:val="single" w:sz="4" w:space="0" w:color="auto"/>
            </w:tcBorders>
            <w:vAlign w:val="center"/>
            <w:hideMark/>
          </w:tcPr>
          <w:p w:rsidR="00C04FBA" w:rsidRPr="00F92D56" w:rsidRDefault="00C04FBA" w:rsidP="00C04FBA">
            <w:pPr>
              <w:autoSpaceDE w:val="0"/>
              <w:autoSpaceDN w:val="0"/>
              <w:adjustRightInd w:val="0"/>
              <w:spacing w:after="0" w:line="240" w:lineRule="auto"/>
              <w:ind w:left="44" w:firstLine="28"/>
              <w:jc w:val="center"/>
              <w:rPr>
                <w:rFonts w:ascii="Times New Roman" w:hAnsi="Times New Roman"/>
                <w:b/>
              </w:rPr>
            </w:pPr>
            <w:r w:rsidRPr="00F92D56">
              <w:rPr>
                <w:rFonts w:ascii="Times New Roman" w:hAnsi="Times New Roman"/>
                <w:b/>
              </w:rPr>
              <w:t>Общая стоимость вкл. НДС,</w:t>
            </w:r>
          </w:p>
          <w:p w:rsidR="00C04FBA" w:rsidRPr="00F92D56" w:rsidRDefault="00C04FBA" w:rsidP="00C04FBA">
            <w:pPr>
              <w:autoSpaceDE w:val="0"/>
              <w:autoSpaceDN w:val="0"/>
              <w:adjustRightInd w:val="0"/>
              <w:spacing w:after="0" w:line="240" w:lineRule="auto"/>
              <w:ind w:left="44" w:hanging="44"/>
              <w:jc w:val="center"/>
              <w:rPr>
                <w:rFonts w:ascii="Times New Roman" w:hAnsi="Times New Roman"/>
                <w:b/>
              </w:rPr>
            </w:pPr>
            <w:r w:rsidRPr="00F92D56">
              <w:rPr>
                <w:rFonts w:ascii="Times New Roman" w:hAnsi="Times New Roman"/>
                <w:b/>
              </w:rPr>
              <w:t>(руб.)</w:t>
            </w:r>
          </w:p>
        </w:tc>
      </w:tr>
      <w:tr w:rsidR="00C04FBA" w:rsidRPr="004F3AFB" w:rsidTr="00C04FBA">
        <w:trPr>
          <w:tblHeader/>
        </w:trPr>
        <w:tc>
          <w:tcPr>
            <w:tcW w:w="534" w:type="dxa"/>
            <w:tcBorders>
              <w:top w:val="single" w:sz="4" w:space="0" w:color="auto"/>
              <w:left w:val="single" w:sz="4" w:space="0" w:color="auto"/>
              <w:bottom w:val="single" w:sz="4" w:space="0" w:color="auto"/>
              <w:right w:val="single" w:sz="4" w:space="0" w:color="auto"/>
            </w:tcBorders>
            <w:vAlign w:val="center"/>
            <w:hideMark/>
          </w:tcPr>
          <w:p w:rsidR="00C04FBA" w:rsidRPr="00F92D56" w:rsidRDefault="00C04FBA" w:rsidP="00C04FBA">
            <w:pPr>
              <w:autoSpaceDE w:val="0"/>
              <w:autoSpaceDN w:val="0"/>
              <w:adjustRightInd w:val="0"/>
              <w:spacing w:after="0" w:line="240" w:lineRule="auto"/>
              <w:jc w:val="center"/>
              <w:rPr>
                <w:rFonts w:ascii="Times New Roman" w:hAnsi="Times New Roman"/>
                <w:b/>
              </w:rPr>
            </w:pPr>
            <w:r w:rsidRPr="00F92D56">
              <w:rPr>
                <w:rFonts w:ascii="Times New Roman" w:hAnsi="Times New Roman"/>
                <w:b/>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rsidR="00C04FBA" w:rsidRPr="00F92D56" w:rsidRDefault="00C04FBA" w:rsidP="00C04FBA">
            <w:pPr>
              <w:autoSpaceDE w:val="0"/>
              <w:autoSpaceDN w:val="0"/>
              <w:adjustRightInd w:val="0"/>
              <w:spacing w:after="0" w:line="240" w:lineRule="auto"/>
              <w:jc w:val="center"/>
              <w:rPr>
                <w:rFonts w:ascii="Times New Roman" w:hAnsi="Times New Roman"/>
                <w:b/>
              </w:rPr>
            </w:pPr>
            <w:r w:rsidRPr="00F92D56">
              <w:rPr>
                <w:rFonts w:ascii="Times New Roman" w:hAnsi="Times New Roman"/>
                <w:b/>
              </w:rPr>
              <w:t>2</w:t>
            </w:r>
          </w:p>
        </w:tc>
        <w:tc>
          <w:tcPr>
            <w:tcW w:w="992" w:type="dxa"/>
            <w:tcBorders>
              <w:top w:val="single" w:sz="4" w:space="0" w:color="auto"/>
              <w:left w:val="single" w:sz="4" w:space="0" w:color="auto"/>
              <w:bottom w:val="single" w:sz="4" w:space="0" w:color="auto"/>
              <w:right w:val="single" w:sz="4" w:space="0" w:color="auto"/>
            </w:tcBorders>
            <w:hideMark/>
          </w:tcPr>
          <w:p w:rsidR="00C04FBA" w:rsidRPr="00F92D56" w:rsidRDefault="00C04FBA" w:rsidP="00C04FBA">
            <w:pPr>
              <w:autoSpaceDE w:val="0"/>
              <w:autoSpaceDN w:val="0"/>
              <w:adjustRightInd w:val="0"/>
              <w:spacing w:after="0" w:line="240" w:lineRule="auto"/>
              <w:jc w:val="center"/>
              <w:rPr>
                <w:rFonts w:ascii="Times New Roman" w:hAnsi="Times New Roman"/>
                <w:b/>
              </w:rPr>
            </w:pPr>
            <w:r w:rsidRPr="00F92D56">
              <w:rPr>
                <w:rFonts w:ascii="Times New Roman" w:hAnsi="Times New Roman"/>
                <w:b/>
              </w:rPr>
              <w:t>3</w:t>
            </w:r>
          </w:p>
        </w:tc>
        <w:tc>
          <w:tcPr>
            <w:tcW w:w="1163" w:type="dxa"/>
            <w:tcBorders>
              <w:top w:val="single" w:sz="4" w:space="0" w:color="auto"/>
              <w:left w:val="single" w:sz="4" w:space="0" w:color="auto"/>
              <w:bottom w:val="single" w:sz="4" w:space="0" w:color="auto"/>
              <w:right w:val="single" w:sz="4" w:space="0" w:color="auto"/>
            </w:tcBorders>
            <w:vAlign w:val="center"/>
            <w:hideMark/>
          </w:tcPr>
          <w:p w:rsidR="00C04FBA" w:rsidRPr="00F92D56" w:rsidRDefault="00C04FBA" w:rsidP="00C04FBA">
            <w:pPr>
              <w:autoSpaceDE w:val="0"/>
              <w:autoSpaceDN w:val="0"/>
              <w:adjustRightInd w:val="0"/>
              <w:spacing w:after="0" w:line="240" w:lineRule="auto"/>
              <w:jc w:val="center"/>
              <w:rPr>
                <w:rFonts w:ascii="Times New Roman" w:hAnsi="Times New Roman"/>
                <w:b/>
              </w:rPr>
            </w:pPr>
            <w:r w:rsidRPr="00F92D56">
              <w:rPr>
                <w:rFonts w:ascii="Times New Roman" w:hAnsi="Times New Roman"/>
                <w:b/>
              </w:rPr>
              <w:t>4</w:t>
            </w:r>
          </w:p>
        </w:tc>
        <w:tc>
          <w:tcPr>
            <w:tcW w:w="1418" w:type="dxa"/>
            <w:tcBorders>
              <w:top w:val="single" w:sz="4" w:space="0" w:color="auto"/>
              <w:left w:val="single" w:sz="4" w:space="0" w:color="auto"/>
              <w:bottom w:val="single" w:sz="4" w:space="0" w:color="auto"/>
              <w:right w:val="single" w:sz="4" w:space="0" w:color="auto"/>
            </w:tcBorders>
            <w:hideMark/>
          </w:tcPr>
          <w:p w:rsidR="00C04FBA" w:rsidRPr="00F92D56" w:rsidRDefault="00C04FBA" w:rsidP="00C04FBA">
            <w:pPr>
              <w:autoSpaceDE w:val="0"/>
              <w:autoSpaceDN w:val="0"/>
              <w:adjustRightInd w:val="0"/>
              <w:spacing w:after="0" w:line="240" w:lineRule="auto"/>
              <w:jc w:val="center"/>
              <w:rPr>
                <w:rFonts w:ascii="Times New Roman" w:hAnsi="Times New Roman"/>
                <w:b/>
              </w:rPr>
            </w:pPr>
            <w:r w:rsidRPr="00F92D56">
              <w:rPr>
                <w:rFonts w:ascii="Times New Roman" w:hAnsi="Times New Roman"/>
                <w:b/>
              </w:rPr>
              <w:t>5</w:t>
            </w:r>
          </w:p>
        </w:tc>
        <w:tc>
          <w:tcPr>
            <w:tcW w:w="1217" w:type="dxa"/>
            <w:tcBorders>
              <w:top w:val="single" w:sz="4" w:space="0" w:color="auto"/>
              <w:left w:val="single" w:sz="4" w:space="0" w:color="auto"/>
              <w:bottom w:val="single" w:sz="4" w:space="0" w:color="auto"/>
              <w:right w:val="single" w:sz="4" w:space="0" w:color="auto"/>
            </w:tcBorders>
            <w:hideMark/>
          </w:tcPr>
          <w:p w:rsidR="00C04FBA" w:rsidRPr="00F92D56" w:rsidRDefault="00C04FBA" w:rsidP="00C04FBA">
            <w:pPr>
              <w:autoSpaceDE w:val="0"/>
              <w:autoSpaceDN w:val="0"/>
              <w:adjustRightInd w:val="0"/>
              <w:spacing w:after="0" w:line="240" w:lineRule="auto"/>
              <w:jc w:val="center"/>
              <w:rPr>
                <w:rFonts w:ascii="Times New Roman" w:hAnsi="Times New Roman"/>
                <w:b/>
              </w:rPr>
            </w:pPr>
            <w:r w:rsidRPr="00F92D56">
              <w:rPr>
                <w:rFonts w:ascii="Times New Roman" w:hAnsi="Times New Roman"/>
                <w:b/>
              </w:rPr>
              <w:t>6</w:t>
            </w:r>
          </w:p>
        </w:tc>
        <w:tc>
          <w:tcPr>
            <w:tcW w:w="1200" w:type="dxa"/>
            <w:tcBorders>
              <w:top w:val="single" w:sz="4" w:space="0" w:color="auto"/>
              <w:left w:val="single" w:sz="4" w:space="0" w:color="auto"/>
              <w:bottom w:val="single" w:sz="4" w:space="0" w:color="auto"/>
              <w:right w:val="single" w:sz="4" w:space="0" w:color="auto"/>
            </w:tcBorders>
            <w:vAlign w:val="center"/>
            <w:hideMark/>
          </w:tcPr>
          <w:p w:rsidR="00C04FBA" w:rsidRPr="00F92D56" w:rsidRDefault="00C04FBA" w:rsidP="00C04FBA">
            <w:pPr>
              <w:autoSpaceDE w:val="0"/>
              <w:autoSpaceDN w:val="0"/>
              <w:adjustRightInd w:val="0"/>
              <w:spacing w:after="0" w:line="240" w:lineRule="auto"/>
              <w:jc w:val="center"/>
              <w:rPr>
                <w:rFonts w:ascii="Times New Roman" w:hAnsi="Times New Roman"/>
                <w:b/>
              </w:rPr>
            </w:pPr>
            <w:r w:rsidRPr="00F92D56">
              <w:rPr>
                <w:rFonts w:ascii="Times New Roman" w:hAnsi="Times New Roman"/>
                <w:b/>
              </w:rPr>
              <w:t>7</w:t>
            </w:r>
          </w:p>
        </w:tc>
        <w:tc>
          <w:tcPr>
            <w:tcW w:w="1800" w:type="dxa"/>
            <w:tcBorders>
              <w:top w:val="single" w:sz="4" w:space="0" w:color="auto"/>
              <w:left w:val="single" w:sz="4" w:space="0" w:color="auto"/>
              <w:bottom w:val="single" w:sz="4" w:space="0" w:color="auto"/>
              <w:right w:val="single" w:sz="4" w:space="0" w:color="auto"/>
            </w:tcBorders>
            <w:vAlign w:val="center"/>
            <w:hideMark/>
          </w:tcPr>
          <w:p w:rsidR="00C04FBA" w:rsidRPr="00F92D56" w:rsidRDefault="00C04FBA" w:rsidP="00C04FBA">
            <w:pPr>
              <w:autoSpaceDE w:val="0"/>
              <w:autoSpaceDN w:val="0"/>
              <w:adjustRightInd w:val="0"/>
              <w:spacing w:after="0" w:line="240" w:lineRule="auto"/>
              <w:jc w:val="center"/>
              <w:rPr>
                <w:rFonts w:ascii="Times New Roman" w:hAnsi="Times New Roman"/>
                <w:b/>
              </w:rPr>
            </w:pPr>
            <w:r w:rsidRPr="00F92D56">
              <w:rPr>
                <w:rFonts w:ascii="Times New Roman" w:hAnsi="Times New Roman"/>
                <w:b/>
              </w:rPr>
              <w:t>8</w:t>
            </w:r>
          </w:p>
        </w:tc>
      </w:tr>
      <w:tr w:rsidR="00C04FBA" w:rsidRPr="004F3AFB" w:rsidTr="00C04FBA">
        <w:trPr>
          <w:trHeight w:val="439"/>
        </w:trPr>
        <w:tc>
          <w:tcPr>
            <w:tcW w:w="534" w:type="dxa"/>
            <w:tcBorders>
              <w:top w:val="single" w:sz="4" w:space="0" w:color="auto"/>
              <w:left w:val="single" w:sz="4" w:space="0" w:color="auto"/>
              <w:bottom w:val="single" w:sz="4" w:space="0" w:color="auto"/>
              <w:right w:val="single" w:sz="4" w:space="0" w:color="auto"/>
            </w:tcBorders>
          </w:tcPr>
          <w:p w:rsidR="00C04FBA" w:rsidRPr="00F92D56" w:rsidRDefault="00C04FBA" w:rsidP="00F92D56">
            <w:pPr>
              <w:autoSpaceDE w:val="0"/>
              <w:autoSpaceDN w:val="0"/>
              <w:adjustRightInd w:val="0"/>
              <w:spacing w:after="0" w:line="240" w:lineRule="auto"/>
              <w:jc w:val="center"/>
              <w:rPr>
                <w:rFonts w:ascii="Times New Roman" w:hAnsi="Times New Roman"/>
              </w:rPr>
            </w:pPr>
            <w:r w:rsidRPr="00F92D56">
              <w:rPr>
                <w:rFonts w:ascii="Times New Roman" w:hAnsi="Times New Roman"/>
              </w:rPr>
              <w:t>1</w:t>
            </w:r>
          </w:p>
        </w:tc>
        <w:tc>
          <w:tcPr>
            <w:tcW w:w="1984" w:type="dxa"/>
            <w:tcBorders>
              <w:top w:val="single" w:sz="4" w:space="0" w:color="auto"/>
              <w:left w:val="single" w:sz="4" w:space="0" w:color="auto"/>
              <w:bottom w:val="single" w:sz="4" w:space="0" w:color="auto"/>
              <w:right w:val="single" w:sz="4" w:space="0" w:color="auto"/>
            </w:tcBorders>
          </w:tcPr>
          <w:p w:rsidR="00C04FBA" w:rsidRPr="00F92D56" w:rsidRDefault="00C04FBA" w:rsidP="00C04FBA">
            <w:pPr>
              <w:autoSpaceDE w:val="0"/>
              <w:autoSpaceDN w:val="0"/>
              <w:adjustRightInd w:val="0"/>
              <w:spacing w:after="0" w:line="240" w:lineRule="auto"/>
              <w:jc w:val="both"/>
              <w:rPr>
                <w:rFonts w:ascii="Times New Roman" w:hAnsi="Times New Roman"/>
              </w:rPr>
            </w:pPr>
            <w:r w:rsidRPr="00F92D56">
              <w:rPr>
                <w:rFonts w:ascii="Times New Roman" w:hAnsi="Times New Roman"/>
              </w:rPr>
              <w:t xml:space="preserve">услуги по организации горячего питания обучающихся, получающих начальное общее образование </w:t>
            </w:r>
          </w:p>
        </w:tc>
        <w:tc>
          <w:tcPr>
            <w:tcW w:w="992" w:type="dxa"/>
            <w:tcBorders>
              <w:top w:val="single" w:sz="4" w:space="0" w:color="auto"/>
              <w:left w:val="single" w:sz="4" w:space="0" w:color="auto"/>
              <w:bottom w:val="single" w:sz="4" w:space="0" w:color="auto"/>
              <w:right w:val="single" w:sz="4" w:space="0" w:color="auto"/>
            </w:tcBorders>
          </w:tcPr>
          <w:p w:rsidR="00C04FBA" w:rsidRPr="00F92D56" w:rsidRDefault="00C04FBA" w:rsidP="00C04FBA">
            <w:pPr>
              <w:autoSpaceDE w:val="0"/>
              <w:autoSpaceDN w:val="0"/>
              <w:adjustRightInd w:val="0"/>
              <w:spacing w:after="0" w:line="240" w:lineRule="auto"/>
              <w:jc w:val="center"/>
              <w:rPr>
                <w:rFonts w:ascii="Times New Roman" w:hAnsi="Times New Roman"/>
              </w:rPr>
            </w:pPr>
            <w:r w:rsidRPr="00F92D56">
              <w:rPr>
                <w:rFonts w:ascii="Times New Roman" w:hAnsi="Times New Roman"/>
              </w:rPr>
              <w:t>завтрак</w:t>
            </w:r>
          </w:p>
        </w:tc>
        <w:tc>
          <w:tcPr>
            <w:tcW w:w="1163" w:type="dxa"/>
            <w:tcBorders>
              <w:top w:val="single" w:sz="4" w:space="0" w:color="auto"/>
              <w:left w:val="single" w:sz="4" w:space="0" w:color="auto"/>
              <w:bottom w:val="single" w:sz="4" w:space="0" w:color="auto"/>
              <w:right w:val="single" w:sz="4" w:space="0" w:color="auto"/>
            </w:tcBorders>
          </w:tcPr>
          <w:p w:rsidR="00C04FBA" w:rsidRPr="00F92D56" w:rsidRDefault="00C04FBA" w:rsidP="00C04FBA">
            <w:pPr>
              <w:autoSpaceDE w:val="0"/>
              <w:autoSpaceDN w:val="0"/>
              <w:adjustRightInd w:val="0"/>
              <w:spacing w:after="0" w:line="240" w:lineRule="auto"/>
              <w:jc w:val="center"/>
              <w:rPr>
                <w:rFonts w:ascii="Times New Roman" w:hAnsi="Times New Roman"/>
              </w:rPr>
            </w:pPr>
            <w:r w:rsidRPr="00F92D56">
              <w:rPr>
                <w:rFonts w:ascii="Times New Roman" w:hAnsi="Times New Roman"/>
              </w:rPr>
              <w:t>ДЕТ</w:t>
            </w:r>
            <w:r w:rsidR="004C1995">
              <w:rPr>
                <w:rFonts w:ascii="Times New Roman" w:hAnsi="Times New Roman"/>
              </w:rPr>
              <w:t>.</w:t>
            </w:r>
            <w:bookmarkStart w:id="1" w:name="_GoBack"/>
            <w:bookmarkEnd w:id="1"/>
            <w:r w:rsidRPr="00F92D56">
              <w:rPr>
                <w:rFonts w:ascii="Times New Roman" w:hAnsi="Times New Roman"/>
              </w:rPr>
              <w:t xml:space="preserve"> ДН</w:t>
            </w:r>
          </w:p>
        </w:tc>
        <w:tc>
          <w:tcPr>
            <w:tcW w:w="1418" w:type="dxa"/>
            <w:tcBorders>
              <w:top w:val="single" w:sz="4" w:space="0" w:color="auto"/>
              <w:left w:val="single" w:sz="4" w:space="0" w:color="auto"/>
              <w:bottom w:val="single" w:sz="4" w:space="0" w:color="auto"/>
              <w:right w:val="single" w:sz="4" w:space="0" w:color="auto"/>
            </w:tcBorders>
          </w:tcPr>
          <w:p w:rsidR="00C04FBA" w:rsidRPr="00F92D56" w:rsidRDefault="00C04FBA" w:rsidP="00C04FBA">
            <w:pPr>
              <w:autoSpaceDE w:val="0"/>
              <w:autoSpaceDN w:val="0"/>
              <w:adjustRightInd w:val="0"/>
              <w:spacing w:after="0" w:line="240" w:lineRule="auto"/>
              <w:jc w:val="center"/>
              <w:rPr>
                <w:rFonts w:ascii="Times New Roman" w:hAnsi="Times New Roman"/>
              </w:rPr>
            </w:pPr>
            <w:r w:rsidRPr="00F92D56">
              <w:rPr>
                <w:rFonts w:ascii="Times New Roman" w:hAnsi="Times New Roman"/>
              </w:rPr>
              <w:t>11929,00</w:t>
            </w:r>
          </w:p>
        </w:tc>
        <w:tc>
          <w:tcPr>
            <w:tcW w:w="1217" w:type="dxa"/>
            <w:tcBorders>
              <w:top w:val="single" w:sz="4" w:space="0" w:color="auto"/>
              <w:left w:val="single" w:sz="4" w:space="0" w:color="auto"/>
              <w:bottom w:val="single" w:sz="4" w:space="0" w:color="auto"/>
              <w:right w:val="single" w:sz="4" w:space="0" w:color="auto"/>
            </w:tcBorders>
          </w:tcPr>
          <w:p w:rsidR="00C04FBA" w:rsidRPr="00F92D56" w:rsidRDefault="00C04FBA" w:rsidP="00C04FBA">
            <w:pPr>
              <w:autoSpaceDE w:val="0"/>
              <w:autoSpaceDN w:val="0"/>
              <w:adjustRightInd w:val="0"/>
              <w:spacing w:after="0" w:line="240" w:lineRule="auto"/>
              <w:jc w:val="center"/>
              <w:rPr>
                <w:rFonts w:ascii="Times New Roman" w:hAnsi="Times New Roman"/>
              </w:rPr>
            </w:pPr>
            <w:r w:rsidRPr="00F92D56">
              <w:rPr>
                <w:rFonts w:ascii="Times New Roman" w:hAnsi="Times New Roman"/>
              </w:rPr>
              <w:t>74,58</w:t>
            </w:r>
          </w:p>
        </w:tc>
        <w:tc>
          <w:tcPr>
            <w:tcW w:w="1200" w:type="dxa"/>
            <w:tcBorders>
              <w:top w:val="single" w:sz="4" w:space="0" w:color="auto"/>
              <w:left w:val="single" w:sz="4" w:space="0" w:color="auto"/>
              <w:bottom w:val="single" w:sz="4" w:space="0" w:color="auto"/>
              <w:right w:val="single" w:sz="4" w:space="0" w:color="auto"/>
            </w:tcBorders>
          </w:tcPr>
          <w:p w:rsidR="00C04FBA" w:rsidRPr="00F92D56" w:rsidRDefault="00C04FBA" w:rsidP="00C04FBA">
            <w:pPr>
              <w:autoSpaceDE w:val="0"/>
              <w:autoSpaceDN w:val="0"/>
              <w:adjustRightInd w:val="0"/>
              <w:spacing w:after="0" w:line="240" w:lineRule="auto"/>
              <w:jc w:val="center"/>
              <w:rPr>
                <w:rFonts w:ascii="Times New Roman" w:hAnsi="Times New Roman"/>
              </w:rPr>
            </w:pPr>
            <w:r w:rsidRPr="00F92D56">
              <w:rPr>
                <w:rFonts w:ascii="Times New Roman" w:hAnsi="Times New Roman"/>
              </w:rPr>
              <w:t>_</w:t>
            </w:r>
          </w:p>
        </w:tc>
        <w:tc>
          <w:tcPr>
            <w:tcW w:w="1800" w:type="dxa"/>
            <w:tcBorders>
              <w:top w:val="single" w:sz="4" w:space="0" w:color="auto"/>
              <w:left w:val="single" w:sz="4" w:space="0" w:color="auto"/>
              <w:bottom w:val="single" w:sz="4" w:space="0" w:color="auto"/>
              <w:right w:val="single" w:sz="4" w:space="0" w:color="auto"/>
            </w:tcBorders>
          </w:tcPr>
          <w:p w:rsidR="00C04FBA" w:rsidRPr="00F92D56" w:rsidRDefault="00C04FBA" w:rsidP="00C04FBA">
            <w:pPr>
              <w:autoSpaceDE w:val="0"/>
              <w:autoSpaceDN w:val="0"/>
              <w:adjustRightInd w:val="0"/>
              <w:spacing w:after="0" w:line="240" w:lineRule="auto"/>
              <w:jc w:val="center"/>
              <w:rPr>
                <w:rFonts w:ascii="Times New Roman" w:hAnsi="Times New Roman"/>
              </w:rPr>
            </w:pPr>
            <w:r w:rsidRPr="00F92D56">
              <w:rPr>
                <w:rFonts w:ascii="Times New Roman" w:hAnsi="Times New Roman"/>
              </w:rPr>
              <w:t>889 664,82</w:t>
            </w:r>
          </w:p>
        </w:tc>
      </w:tr>
    </w:tbl>
    <w:p w:rsidR="00C04FBA" w:rsidRPr="004F3AFB" w:rsidRDefault="00C04FBA" w:rsidP="00C04FBA">
      <w:pPr>
        <w:spacing w:after="0" w:line="240" w:lineRule="auto"/>
        <w:jc w:val="both"/>
        <w:rPr>
          <w:rFonts w:ascii="Times New Roman" w:hAnsi="Times New Roman"/>
          <w:sz w:val="20"/>
          <w:szCs w:val="20"/>
        </w:rPr>
      </w:pPr>
    </w:p>
    <w:p w:rsidR="00C04FBA" w:rsidRDefault="00C04FBA" w:rsidP="00C04FBA">
      <w:pPr>
        <w:spacing w:after="0"/>
        <w:jc w:val="right"/>
        <w:rPr>
          <w:rFonts w:ascii="Times New Roman" w:hAnsi="Times New Roman"/>
          <w:sz w:val="24"/>
          <w:szCs w:val="24"/>
        </w:rPr>
      </w:pPr>
    </w:p>
    <w:p w:rsidR="00C04FBA" w:rsidRPr="00C04FBA" w:rsidRDefault="00C04FBA" w:rsidP="00C04FBA">
      <w:pPr>
        <w:widowControl w:val="0"/>
        <w:autoSpaceDE w:val="0"/>
        <w:spacing w:after="0" w:line="240" w:lineRule="auto"/>
        <w:jc w:val="both"/>
        <w:rPr>
          <w:rFonts w:ascii="Times New Roman" w:hAnsi="Times New Roman" w:cs="Times New Roman"/>
          <w:b/>
        </w:rPr>
      </w:pPr>
      <w:r w:rsidRPr="00C04FBA">
        <w:rPr>
          <w:rFonts w:ascii="Times New Roman" w:hAnsi="Times New Roman"/>
          <w:b/>
          <w:sz w:val="24"/>
          <w:szCs w:val="24"/>
        </w:rPr>
        <w:t xml:space="preserve">Итого: </w:t>
      </w:r>
      <w:r w:rsidRPr="00C04FBA">
        <w:rPr>
          <w:rFonts w:ascii="Times New Roman" w:hAnsi="Times New Roman" w:cs="Times New Roman"/>
          <w:b/>
          <w:bCs/>
        </w:rPr>
        <w:t>889 664 рубля 82 копейки (Восемьсот восемьдесят девять тысяч шестьсот шестьдесят четыре  рубля 82 копейки)</w:t>
      </w:r>
      <w:r w:rsidRPr="00C04FBA">
        <w:rPr>
          <w:rFonts w:ascii="Times New Roman" w:hAnsi="Times New Roman" w:cs="Times New Roman"/>
          <w:b/>
        </w:rPr>
        <w:t>, НДС не облагается (НДС не подлежит уплате в бюджет в случаях, предусмотренных законодательством о налогах и сборах)</w:t>
      </w:r>
    </w:p>
    <w:p w:rsidR="00C04FBA" w:rsidRDefault="00C04FBA" w:rsidP="00C04FBA">
      <w:pPr>
        <w:spacing w:after="0"/>
        <w:rPr>
          <w:rFonts w:ascii="Times New Roman" w:hAnsi="Times New Roman"/>
          <w:sz w:val="24"/>
          <w:szCs w:val="24"/>
        </w:rPr>
      </w:pPr>
    </w:p>
    <w:p w:rsidR="00C04FBA" w:rsidRDefault="00C04FBA">
      <w:pPr>
        <w:autoSpaceDE w:val="0"/>
        <w:spacing w:after="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9"/>
        <w:gridCol w:w="5206"/>
      </w:tblGrid>
      <w:tr w:rsidR="00C04FBA" w:rsidRPr="00AE4119" w:rsidTr="006416E1">
        <w:trPr>
          <w:trHeight w:val="2564"/>
        </w:trPr>
        <w:tc>
          <w:tcPr>
            <w:tcW w:w="2566" w:type="pct"/>
            <w:tcBorders>
              <w:top w:val="nil"/>
              <w:left w:val="nil"/>
              <w:bottom w:val="nil"/>
              <w:right w:val="nil"/>
            </w:tcBorders>
          </w:tcPr>
          <w:p w:rsidR="00C04FBA" w:rsidRDefault="00C04FBA" w:rsidP="00C04FBA">
            <w:pPr>
              <w:widowControl w:val="0"/>
              <w:autoSpaceDE w:val="0"/>
              <w:autoSpaceDN w:val="0"/>
              <w:adjustRightInd w:val="0"/>
              <w:spacing w:after="0" w:line="240" w:lineRule="auto"/>
              <w:jc w:val="both"/>
              <w:outlineLvl w:val="0"/>
              <w:rPr>
                <w:rFonts w:ascii="Times New Roman" w:hAnsi="Times New Roman"/>
                <w:b/>
              </w:rPr>
            </w:pPr>
            <w:r>
              <w:rPr>
                <w:rFonts w:ascii="Times New Roman" w:hAnsi="Times New Roman"/>
                <w:b/>
              </w:rPr>
              <w:t xml:space="preserve">                Заказчик</w:t>
            </w:r>
          </w:p>
          <w:p w:rsidR="00C04FBA" w:rsidRPr="00B52DED" w:rsidRDefault="00C04FBA" w:rsidP="00C04FBA">
            <w:pPr>
              <w:pStyle w:val="af"/>
              <w:tabs>
                <w:tab w:val="left" w:pos="2816"/>
              </w:tabs>
              <w:spacing w:line="240" w:lineRule="auto"/>
              <w:rPr>
                <w:rFonts w:ascii="Times New Roman" w:hAnsi="Times New Roman"/>
                <w:lang w:eastAsia="ru-RU"/>
              </w:rPr>
            </w:pPr>
            <w:r w:rsidRPr="00B52DED">
              <w:rPr>
                <w:rFonts w:ascii="Times New Roman" w:hAnsi="Times New Roman"/>
                <w:lang w:eastAsia="ru-RU"/>
              </w:rPr>
              <w:t xml:space="preserve">государственное бюджетное общеобразовательное учреждение Самарской области средняя общеобразовательная школа имени Героя Советского Союза Матвея Никифоровича Заводского с. Елховка муниципального района </w:t>
            </w:r>
            <w:proofErr w:type="spellStart"/>
            <w:r w:rsidRPr="00B52DED">
              <w:rPr>
                <w:rFonts w:ascii="Times New Roman" w:hAnsi="Times New Roman"/>
                <w:lang w:eastAsia="ru-RU"/>
              </w:rPr>
              <w:t>Елховский</w:t>
            </w:r>
            <w:proofErr w:type="spellEnd"/>
            <w:r w:rsidRPr="00B52DED">
              <w:rPr>
                <w:rFonts w:ascii="Times New Roman" w:hAnsi="Times New Roman"/>
                <w:lang w:eastAsia="ru-RU"/>
              </w:rPr>
              <w:t xml:space="preserve"> Самарской области (ГБОУ СОШ </w:t>
            </w:r>
            <w:proofErr w:type="spellStart"/>
            <w:r w:rsidRPr="00B52DED">
              <w:rPr>
                <w:rFonts w:ascii="Times New Roman" w:hAnsi="Times New Roman"/>
                <w:lang w:eastAsia="ru-RU"/>
              </w:rPr>
              <w:t>им.М.Н.Заводского</w:t>
            </w:r>
            <w:proofErr w:type="spellEnd"/>
            <w:r w:rsidRPr="00B52DED">
              <w:rPr>
                <w:rFonts w:ascii="Times New Roman" w:hAnsi="Times New Roman"/>
                <w:lang w:eastAsia="ru-RU"/>
              </w:rPr>
              <w:t xml:space="preserve"> </w:t>
            </w:r>
            <w:proofErr w:type="spellStart"/>
            <w:r w:rsidRPr="00B52DED">
              <w:rPr>
                <w:rFonts w:ascii="Times New Roman" w:hAnsi="Times New Roman"/>
                <w:lang w:eastAsia="ru-RU"/>
              </w:rPr>
              <w:t>с.Елховка</w:t>
            </w:r>
            <w:proofErr w:type="spellEnd"/>
            <w:r w:rsidRPr="00B52DED">
              <w:rPr>
                <w:rFonts w:ascii="Times New Roman" w:hAnsi="Times New Roman"/>
                <w:lang w:eastAsia="ru-RU"/>
              </w:rPr>
              <w:t>)</w:t>
            </w:r>
          </w:p>
          <w:p w:rsidR="00C04FBA" w:rsidRPr="006177C1" w:rsidRDefault="00C04FBA" w:rsidP="00C04FBA">
            <w:pPr>
              <w:pStyle w:val="af"/>
              <w:tabs>
                <w:tab w:val="left" w:pos="2816"/>
              </w:tabs>
              <w:spacing w:line="240" w:lineRule="auto"/>
              <w:rPr>
                <w:rFonts w:ascii="Times New Roman" w:hAnsi="Times New Roman"/>
                <w:bCs/>
                <w:lang w:eastAsia="en-US"/>
              </w:rPr>
            </w:pPr>
          </w:p>
          <w:p w:rsidR="00C04FBA" w:rsidRPr="00A44B75" w:rsidRDefault="00C04FBA" w:rsidP="00C04FBA">
            <w:pPr>
              <w:spacing w:after="0" w:line="240" w:lineRule="auto"/>
              <w:rPr>
                <w:rFonts w:ascii="Times New Roman" w:hAnsi="Times New Roman"/>
              </w:rPr>
            </w:pPr>
            <w:r w:rsidRPr="00A44B75">
              <w:rPr>
                <w:rFonts w:ascii="Times New Roman" w:hAnsi="Times New Roman"/>
              </w:rPr>
              <w:t>Директор  __________</w:t>
            </w:r>
            <w:r>
              <w:rPr>
                <w:rFonts w:ascii="Times New Roman" w:hAnsi="Times New Roman"/>
              </w:rPr>
              <w:t>________</w:t>
            </w:r>
            <w:r w:rsidRPr="00A44B75">
              <w:rPr>
                <w:rFonts w:ascii="Times New Roman" w:hAnsi="Times New Roman"/>
              </w:rPr>
              <w:t xml:space="preserve"> </w:t>
            </w:r>
            <w:proofErr w:type="spellStart"/>
            <w:r w:rsidRPr="00A44B75">
              <w:rPr>
                <w:rFonts w:ascii="Times New Roman" w:hAnsi="Times New Roman"/>
              </w:rPr>
              <w:t>О.Г.Свиридова</w:t>
            </w:r>
            <w:proofErr w:type="spellEnd"/>
          </w:p>
          <w:p w:rsidR="00C04FBA" w:rsidRPr="00A44B75" w:rsidRDefault="00C04FBA" w:rsidP="00C04FBA">
            <w:pPr>
              <w:spacing w:after="0" w:line="240" w:lineRule="auto"/>
              <w:rPr>
                <w:rFonts w:ascii="Times New Roman" w:hAnsi="Times New Roman"/>
                <w:sz w:val="16"/>
                <w:szCs w:val="16"/>
              </w:rPr>
            </w:pPr>
            <w:r w:rsidRPr="00A44B75">
              <w:rPr>
                <w:rFonts w:ascii="Times New Roman" w:hAnsi="Times New Roman"/>
              </w:rPr>
              <w:t xml:space="preserve">                     </w:t>
            </w:r>
            <w:r w:rsidRPr="00A44B75">
              <w:rPr>
                <w:rFonts w:ascii="Times New Roman" w:hAnsi="Times New Roman"/>
                <w:sz w:val="16"/>
                <w:szCs w:val="16"/>
              </w:rPr>
              <w:t>(подпись)</w:t>
            </w:r>
          </w:p>
          <w:p w:rsidR="00C04FBA" w:rsidRPr="006177C1" w:rsidRDefault="00C04FBA" w:rsidP="00C04FBA">
            <w:pPr>
              <w:pStyle w:val="af"/>
              <w:widowControl w:val="0"/>
              <w:autoSpaceDE w:val="0"/>
              <w:autoSpaceDN w:val="0"/>
              <w:adjustRightInd w:val="0"/>
              <w:ind w:right="4"/>
              <w:rPr>
                <w:rFonts w:ascii="Times New Roman" w:hAnsi="Times New Roman"/>
                <w:bCs/>
                <w:snapToGrid w:val="0"/>
                <w:lang w:eastAsia="en-US"/>
              </w:rPr>
            </w:pPr>
            <w:r w:rsidRPr="006177C1">
              <w:rPr>
                <w:rFonts w:ascii="Times New Roman" w:hAnsi="Times New Roman"/>
                <w:sz w:val="16"/>
                <w:szCs w:val="16"/>
                <w:lang w:eastAsia="ru-RU"/>
              </w:rPr>
              <w:t xml:space="preserve">       (</w:t>
            </w:r>
            <w:proofErr w:type="spellStart"/>
            <w:r w:rsidRPr="006177C1">
              <w:rPr>
                <w:rFonts w:ascii="Times New Roman" w:hAnsi="Times New Roman"/>
                <w:sz w:val="16"/>
                <w:szCs w:val="16"/>
                <w:lang w:eastAsia="ru-RU"/>
              </w:rPr>
              <w:t>м.п</w:t>
            </w:r>
            <w:proofErr w:type="spellEnd"/>
            <w:r w:rsidRPr="006177C1">
              <w:rPr>
                <w:rFonts w:ascii="Times New Roman" w:hAnsi="Times New Roman"/>
                <w:sz w:val="16"/>
                <w:szCs w:val="16"/>
                <w:lang w:eastAsia="ru-RU"/>
              </w:rPr>
              <w:t>.)</w:t>
            </w:r>
          </w:p>
          <w:p w:rsidR="00C04FBA" w:rsidRPr="00AE4119" w:rsidRDefault="00C04FBA" w:rsidP="00C04FBA">
            <w:pPr>
              <w:pStyle w:val="af"/>
              <w:tabs>
                <w:tab w:val="left" w:pos="2816"/>
              </w:tabs>
              <w:spacing w:line="240" w:lineRule="auto"/>
              <w:rPr>
                <w:rFonts w:ascii="Times New Roman" w:hAnsi="Times New Roman"/>
                <w:b/>
                <w:bCs/>
                <w:sz w:val="24"/>
                <w:szCs w:val="24"/>
              </w:rPr>
            </w:pPr>
          </w:p>
        </w:tc>
        <w:tc>
          <w:tcPr>
            <w:tcW w:w="2434" w:type="pct"/>
            <w:tcBorders>
              <w:top w:val="nil"/>
              <w:left w:val="nil"/>
              <w:bottom w:val="nil"/>
              <w:right w:val="nil"/>
            </w:tcBorders>
          </w:tcPr>
          <w:p w:rsidR="00C04FBA" w:rsidRDefault="00C04FBA" w:rsidP="00C04FBA">
            <w:pPr>
              <w:widowControl w:val="0"/>
              <w:autoSpaceDE w:val="0"/>
              <w:autoSpaceDN w:val="0"/>
              <w:adjustRightInd w:val="0"/>
              <w:spacing w:after="0" w:line="240" w:lineRule="auto"/>
              <w:jc w:val="both"/>
              <w:outlineLvl w:val="0"/>
              <w:rPr>
                <w:rFonts w:ascii="Times New Roman" w:hAnsi="Times New Roman"/>
                <w:b/>
              </w:rPr>
            </w:pPr>
            <w:r>
              <w:rPr>
                <w:rFonts w:ascii="Times New Roman" w:hAnsi="Times New Roman"/>
                <w:b/>
              </w:rPr>
              <w:t xml:space="preserve">                Исполнитель</w:t>
            </w:r>
          </w:p>
          <w:p w:rsidR="00C04FBA" w:rsidRPr="00B52DED" w:rsidRDefault="00C04FBA" w:rsidP="00C04FBA">
            <w:pPr>
              <w:spacing w:after="0" w:line="240" w:lineRule="auto"/>
              <w:rPr>
                <w:rFonts w:ascii="Times New Roman" w:hAnsi="Times New Roman"/>
              </w:rPr>
            </w:pPr>
            <w:r w:rsidRPr="00B52DED">
              <w:rPr>
                <w:rFonts w:ascii="Times New Roman" w:hAnsi="Times New Roman"/>
              </w:rPr>
              <w:t>Общество с ограниченной ответственностью</w:t>
            </w:r>
          </w:p>
          <w:p w:rsidR="00C04FBA" w:rsidRDefault="00C04FBA" w:rsidP="00C04FBA">
            <w:pPr>
              <w:pStyle w:val="af3"/>
              <w:tabs>
                <w:tab w:val="left" w:pos="1875"/>
              </w:tabs>
              <w:spacing w:after="0" w:line="240" w:lineRule="auto"/>
              <w:rPr>
                <w:rFonts w:ascii="Times New Roman" w:hAnsi="Times New Roman"/>
                <w:lang w:eastAsia="ru-RU"/>
              </w:rPr>
            </w:pPr>
            <w:r w:rsidRPr="00B52DED">
              <w:rPr>
                <w:rFonts w:ascii="Times New Roman" w:hAnsi="Times New Roman"/>
              </w:rPr>
              <w:t>«Комбинат детского питания «Здоров и Сыт»</w:t>
            </w:r>
            <w:r w:rsidRPr="00B52DED">
              <w:rPr>
                <w:rFonts w:ascii="Times New Roman" w:hAnsi="Times New Roman"/>
                <w:lang w:eastAsia="ru-RU"/>
              </w:rPr>
              <w:t xml:space="preserve"> </w:t>
            </w:r>
          </w:p>
          <w:p w:rsidR="00C04FBA" w:rsidRPr="00B52DED" w:rsidRDefault="00C04FBA" w:rsidP="00C04FBA">
            <w:pPr>
              <w:pStyle w:val="af3"/>
              <w:tabs>
                <w:tab w:val="left" w:pos="1875"/>
              </w:tabs>
              <w:spacing w:after="0" w:line="240" w:lineRule="auto"/>
              <w:rPr>
                <w:rFonts w:ascii="Times New Roman" w:hAnsi="Times New Roman"/>
                <w:lang w:eastAsia="ru-RU"/>
              </w:rPr>
            </w:pPr>
            <w:r w:rsidRPr="00B52DED">
              <w:rPr>
                <w:rFonts w:ascii="Times New Roman" w:hAnsi="Times New Roman"/>
                <w:lang w:eastAsia="ru-RU"/>
              </w:rPr>
              <w:t>(ООО «КДП «Здоров и Сыт»)</w:t>
            </w:r>
          </w:p>
          <w:p w:rsidR="00C04FBA" w:rsidRPr="00B52DED" w:rsidRDefault="00C04FBA" w:rsidP="00C04FBA">
            <w:pPr>
              <w:pStyle w:val="af"/>
              <w:tabs>
                <w:tab w:val="left" w:pos="2816"/>
              </w:tabs>
              <w:rPr>
                <w:rFonts w:ascii="Times New Roman" w:hAnsi="Times New Roman"/>
                <w:bCs/>
                <w:lang w:eastAsia="en-US"/>
              </w:rPr>
            </w:pPr>
          </w:p>
          <w:p w:rsidR="00C04FBA" w:rsidRDefault="00C04FBA" w:rsidP="00C04FBA">
            <w:pPr>
              <w:widowControl w:val="0"/>
              <w:autoSpaceDE w:val="0"/>
              <w:autoSpaceDN w:val="0"/>
              <w:adjustRightInd w:val="0"/>
              <w:spacing w:after="0" w:line="240" w:lineRule="auto"/>
              <w:jc w:val="both"/>
              <w:outlineLvl w:val="0"/>
              <w:rPr>
                <w:rFonts w:ascii="Times New Roman" w:hAnsi="Times New Roman"/>
              </w:rPr>
            </w:pPr>
          </w:p>
          <w:p w:rsidR="00C04FBA" w:rsidRDefault="00C04FBA" w:rsidP="00C04FBA">
            <w:pPr>
              <w:widowControl w:val="0"/>
              <w:autoSpaceDE w:val="0"/>
              <w:autoSpaceDN w:val="0"/>
              <w:adjustRightInd w:val="0"/>
              <w:spacing w:after="0" w:line="240" w:lineRule="auto"/>
              <w:jc w:val="both"/>
              <w:outlineLvl w:val="0"/>
              <w:rPr>
                <w:rFonts w:ascii="Times New Roman" w:hAnsi="Times New Roman"/>
              </w:rPr>
            </w:pPr>
          </w:p>
          <w:p w:rsidR="00C04FBA" w:rsidRDefault="00C04FBA" w:rsidP="00C04FBA">
            <w:pPr>
              <w:widowControl w:val="0"/>
              <w:autoSpaceDE w:val="0"/>
              <w:autoSpaceDN w:val="0"/>
              <w:adjustRightInd w:val="0"/>
              <w:spacing w:after="0" w:line="240" w:lineRule="auto"/>
              <w:jc w:val="both"/>
              <w:outlineLvl w:val="0"/>
              <w:rPr>
                <w:rFonts w:ascii="Times New Roman" w:hAnsi="Times New Roman"/>
              </w:rPr>
            </w:pPr>
          </w:p>
          <w:p w:rsidR="00C04FBA" w:rsidRPr="00A44B75" w:rsidRDefault="00C04FBA" w:rsidP="00C04FBA">
            <w:pPr>
              <w:widowControl w:val="0"/>
              <w:autoSpaceDE w:val="0"/>
              <w:autoSpaceDN w:val="0"/>
              <w:adjustRightInd w:val="0"/>
              <w:spacing w:after="0" w:line="240" w:lineRule="auto"/>
              <w:jc w:val="both"/>
              <w:outlineLvl w:val="0"/>
              <w:rPr>
                <w:rFonts w:ascii="Times New Roman" w:hAnsi="Times New Roman"/>
              </w:rPr>
            </w:pPr>
            <w:r w:rsidRPr="00A44B75">
              <w:rPr>
                <w:rFonts w:ascii="Times New Roman" w:hAnsi="Times New Roman"/>
              </w:rPr>
              <w:t>Директор __________</w:t>
            </w:r>
            <w:r>
              <w:rPr>
                <w:rFonts w:ascii="Times New Roman" w:hAnsi="Times New Roman"/>
              </w:rPr>
              <w:t>______</w:t>
            </w:r>
            <w:r w:rsidRPr="00A44B75">
              <w:rPr>
                <w:rFonts w:ascii="Times New Roman" w:hAnsi="Times New Roman"/>
              </w:rPr>
              <w:t xml:space="preserve"> </w:t>
            </w:r>
            <w:r>
              <w:rPr>
                <w:rFonts w:ascii="Times New Roman" w:hAnsi="Times New Roman"/>
              </w:rPr>
              <w:t>К.Ю. Соскова</w:t>
            </w:r>
          </w:p>
          <w:p w:rsidR="00C04FBA" w:rsidRPr="00A44B75" w:rsidRDefault="00C04FBA" w:rsidP="00C04FBA">
            <w:pPr>
              <w:widowControl w:val="0"/>
              <w:autoSpaceDE w:val="0"/>
              <w:autoSpaceDN w:val="0"/>
              <w:adjustRightInd w:val="0"/>
              <w:spacing w:after="0" w:line="240" w:lineRule="auto"/>
              <w:jc w:val="both"/>
              <w:outlineLvl w:val="0"/>
              <w:rPr>
                <w:rFonts w:ascii="Times New Roman" w:hAnsi="Times New Roman"/>
                <w:sz w:val="16"/>
                <w:szCs w:val="16"/>
              </w:rPr>
            </w:pPr>
            <w:r w:rsidRPr="00A44B75">
              <w:rPr>
                <w:rFonts w:ascii="Times New Roman" w:hAnsi="Times New Roman"/>
                <w:sz w:val="16"/>
                <w:szCs w:val="16"/>
              </w:rPr>
              <w:t xml:space="preserve">                   </w:t>
            </w:r>
            <w:r>
              <w:rPr>
                <w:rFonts w:ascii="Times New Roman" w:hAnsi="Times New Roman"/>
                <w:sz w:val="16"/>
                <w:szCs w:val="16"/>
              </w:rPr>
              <w:t xml:space="preserve">        </w:t>
            </w:r>
            <w:r w:rsidRPr="00A44B75">
              <w:rPr>
                <w:rFonts w:ascii="Times New Roman" w:hAnsi="Times New Roman"/>
                <w:sz w:val="16"/>
                <w:szCs w:val="16"/>
              </w:rPr>
              <w:t xml:space="preserve"> (подпись)</w:t>
            </w:r>
          </w:p>
          <w:p w:rsidR="00C04FBA" w:rsidRPr="00A44B75" w:rsidRDefault="00C04FBA" w:rsidP="00C04FBA">
            <w:pPr>
              <w:widowControl w:val="0"/>
              <w:autoSpaceDE w:val="0"/>
              <w:autoSpaceDN w:val="0"/>
              <w:adjustRightInd w:val="0"/>
              <w:spacing w:after="0" w:line="240" w:lineRule="auto"/>
              <w:jc w:val="both"/>
              <w:outlineLvl w:val="0"/>
              <w:rPr>
                <w:rFonts w:ascii="Times New Roman" w:hAnsi="Times New Roman"/>
                <w:sz w:val="16"/>
                <w:szCs w:val="16"/>
              </w:rPr>
            </w:pPr>
            <w:r w:rsidRPr="00A44B75">
              <w:rPr>
                <w:rFonts w:ascii="Times New Roman" w:hAnsi="Times New Roman"/>
                <w:sz w:val="16"/>
                <w:szCs w:val="16"/>
              </w:rPr>
              <w:t xml:space="preserve">     (</w:t>
            </w:r>
            <w:proofErr w:type="spellStart"/>
            <w:r w:rsidRPr="00A44B75">
              <w:rPr>
                <w:rFonts w:ascii="Times New Roman" w:hAnsi="Times New Roman"/>
                <w:sz w:val="16"/>
                <w:szCs w:val="16"/>
              </w:rPr>
              <w:t>м.п</w:t>
            </w:r>
            <w:proofErr w:type="spellEnd"/>
            <w:r w:rsidRPr="00A44B75">
              <w:rPr>
                <w:rFonts w:ascii="Times New Roman" w:hAnsi="Times New Roman"/>
                <w:sz w:val="16"/>
                <w:szCs w:val="16"/>
              </w:rPr>
              <w:t>.)</w:t>
            </w:r>
          </w:p>
          <w:p w:rsidR="00C04FBA" w:rsidRPr="00AE4119" w:rsidRDefault="00C04FBA" w:rsidP="00C04FBA">
            <w:pPr>
              <w:widowControl w:val="0"/>
              <w:autoSpaceDE w:val="0"/>
              <w:autoSpaceDN w:val="0"/>
              <w:adjustRightInd w:val="0"/>
              <w:spacing w:after="0" w:line="240" w:lineRule="auto"/>
              <w:outlineLvl w:val="0"/>
              <w:rPr>
                <w:rFonts w:ascii="Times New Roman" w:hAnsi="Times New Roman"/>
                <w:b/>
                <w:bCs/>
                <w:sz w:val="24"/>
                <w:szCs w:val="24"/>
              </w:rPr>
            </w:pPr>
          </w:p>
        </w:tc>
      </w:tr>
    </w:tbl>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Pr="00F92D56" w:rsidRDefault="00C04FBA" w:rsidP="00C04FBA">
      <w:pPr>
        <w:spacing w:after="0"/>
        <w:jc w:val="right"/>
        <w:rPr>
          <w:rFonts w:ascii="Times New Roman" w:hAnsi="Times New Roman"/>
        </w:rPr>
      </w:pPr>
      <w:r w:rsidRPr="00F92D56">
        <w:rPr>
          <w:rFonts w:ascii="Times New Roman" w:hAnsi="Times New Roman"/>
        </w:rPr>
        <w:t>Приложение № 3</w:t>
      </w:r>
    </w:p>
    <w:p w:rsidR="00C04FBA" w:rsidRPr="00F92D56" w:rsidRDefault="002722C9" w:rsidP="00C04FBA">
      <w:pPr>
        <w:spacing w:after="0"/>
        <w:jc w:val="right"/>
        <w:rPr>
          <w:rFonts w:ascii="Times New Roman" w:hAnsi="Times New Roman"/>
        </w:rPr>
      </w:pPr>
      <w:r>
        <w:rPr>
          <w:rFonts w:ascii="Times New Roman" w:hAnsi="Times New Roman"/>
        </w:rPr>
        <w:t>к Контракту № 4</w:t>
      </w:r>
      <w:r w:rsidR="00C04FBA" w:rsidRPr="00F92D56">
        <w:rPr>
          <w:rFonts w:ascii="Times New Roman" w:hAnsi="Times New Roman"/>
        </w:rPr>
        <w:t xml:space="preserve">/2024 </w:t>
      </w:r>
    </w:p>
    <w:p w:rsidR="00C04FBA" w:rsidRPr="004B04BD" w:rsidRDefault="00C04FBA" w:rsidP="00C04FBA">
      <w:pPr>
        <w:spacing w:after="0"/>
        <w:jc w:val="right"/>
        <w:rPr>
          <w:rFonts w:ascii="Times New Roman" w:hAnsi="Times New Roman"/>
          <w:sz w:val="24"/>
          <w:szCs w:val="24"/>
        </w:rPr>
      </w:pPr>
      <w:r w:rsidRPr="00F92D56">
        <w:rPr>
          <w:rFonts w:ascii="Times New Roman" w:hAnsi="Times New Roman"/>
        </w:rPr>
        <w:t xml:space="preserve"> от «___» _____________  2024 г.</w:t>
      </w:r>
    </w:p>
    <w:p w:rsidR="00C04FBA" w:rsidRPr="004B04BD" w:rsidRDefault="00C04FBA" w:rsidP="00C04FBA">
      <w:pPr>
        <w:spacing w:after="0"/>
        <w:jc w:val="right"/>
        <w:rPr>
          <w:rFonts w:ascii="Times New Roman" w:hAnsi="Times New Roman"/>
          <w:sz w:val="24"/>
          <w:szCs w:val="24"/>
        </w:rPr>
      </w:pPr>
    </w:p>
    <w:p w:rsidR="00C04FBA" w:rsidRPr="00F92D56" w:rsidRDefault="00C04FBA" w:rsidP="00C04FBA">
      <w:pPr>
        <w:spacing w:after="0"/>
        <w:jc w:val="center"/>
        <w:rPr>
          <w:rFonts w:ascii="Times New Roman" w:hAnsi="Times New Roman"/>
          <w:b/>
          <w:bCs/>
        </w:rPr>
      </w:pPr>
      <w:r w:rsidRPr="00F92D56">
        <w:rPr>
          <w:rFonts w:ascii="Times New Roman" w:hAnsi="Times New Roman"/>
          <w:b/>
          <w:bCs/>
        </w:rPr>
        <w:t>Акт сдачи-приемки оказанных услуг</w:t>
      </w:r>
    </w:p>
    <w:p w:rsidR="00C04FBA" w:rsidRPr="004B04BD" w:rsidRDefault="00C04FBA" w:rsidP="00C04FBA">
      <w:pPr>
        <w:spacing w:after="0"/>
        <w:jc w:val="center"/>
        <w:rPr>
          <w:rFonts w:ascii="Times New Roman" w:hAnsi="Times New Roman"/>
          <w:sz w:val="24"/>
          <w:szCs w:val="24"/>
        </w:rPr>
      </w:pPr>
    </w:p>
    <w:p w:rsidR="00C04FBA" w:rsidRPr="004B04BD" w:rsidRDefault="00C04FBA" w:rsidP="00C04FBA">
      <w:pPr>
        <w:widowControl w:val="0"/>
        <w:spacing w:after="0" w:line="240" w:lineRule="auto"/>
        <w:ind w:firstLine="708"/>
        <w:rPr>
          <w:rFonts w:ascii="Times New Roman" w:hAnsi="Times New Roman"/>
          <w:sz w:val="24"/>
          <w:szCs w:val="24"/>
          <w:lang w:eastAsia="ar-SA"/>
        </w:rPr>
      </w:pPr>
      <w:r w:rsidRPr="004B04BD">
        <w:rPr>
          <w:rFonts w:ascii="Times New Roman" w:hAnsi="Times New Roman"/>
          <w:sz w:val="24"/>
          <w:szCs w:val="24"/>
          <w:lang w:eastAsia="ar-SA"/>
        </w:rPr>
        <w:t xml:space="preserve">                                                                                                               </w:t>
      </w:r>
    </w:p>
    <w:p w:rsidR="00C04FBA" w:rsidRPr="00F92D56" w:rsidRDefault="00C04FBA" w:rsidP="00C04FBA">
      <w:pPr>
        <w:widowControl w:val="0"/>
        <w:spacing w:after="0" w:line="240" w:lineRule="auto"/>
        <w:rPr>
          <w:rFonts w:ascii="Times New Roman" w:hAnsi="Times New Roman"/>
          <w:spacing w:val="-3"/>
          <w:w w:val="93"/>
          <w:lang w:eastAsia="ar-SA"/>
        </w:rPr>
      </w:pPr>
      <w:r w:rsidRPr="00F92D56">
        <w:rPr>
          <w:rFonts w:ascii="Times New Roman" w:hAnsi="Times New Roman"/>
          <w:lang w:eastAsia="ar-SA"/>
        </w:rPr>
        <w:t xml:space="preserve">с. Елховка                                                                                                   </w:t>
      </w:r>
      <w:r w:rsidR="00F92D56">
        <w:rPr>
          <w:rFonts w:ascii="Times New Roman" w:hAnsi="Times New Roman"/>
          <w:lang w:eastAsia="ar-SA"/>
        </w:rPr>
        <w:t xml:space="preserve">               </w:t>
      </w:r>
      <w:r w:rsidRPr="00F92D56">
        <w:rPr>
          <w:rFonts w:ascii="Times New Roman" w:hAnsi="Times New Roman"/>
          <w:lang w:eastAsia="ar-SA"/>
        </w:rPr>
        <w:t xml:space="preserve">               «____»_________2024 г.  </w:t>
      </w:r>
    </w:p>
    <w:p w:rsidR="00C04FBA" w:rsidRPr="004B04BD" w:rsidRDefault="00C04FBA" w:rsidP="00C04FBA">
      <w:pPr>
        <w:widowControl w:val="0"/>
        <w:spacing w:after="0" w:line="240" w:lineRule="auto"/>
        <w:jc w:val="both"/>
        <w:rPr>
          <w:rFonts w:ascii="Times New Roman" w:hAnsi="Times New Roman"/>
          <w:spacing w:val="-3"/>
          <w:w w:val="93"/>
          <w:sz w:val="24"/>
          <w:szCs w:val="24"/>
          <w:highlight w:val="yellow"/>
          <w:lang w:eastAsia="ar-SA"/>
        </w:rPr>
      </w:pPr>
    </w:p>
    <w:p w:rsidR="00C04FBA" w:rsidRPr="004B04BD" w:rsidRDefault="00C04FBA" w:rsidP="00C04FBA">
      <w:pPr>
        <w:widowControl w:val="0"/>
        <w:autoSpaceDE w:val="0"/>
        <w:autoSpaceDN w:val="0"/>
        <w:adjustRightInd w:val="0"/>
        <w:spacing w:after="0" w:line="240" w:lineRule="auto"/>
        <w:ind w:firstLine="660"/>
        <w:jc w:val="both"/>
        <w:outlineLvl w:val="0"/>
        <w:rPr>
          <w:rFonts w:ascii="Times New Roman" w:hAnsi="Times New Roman"/>
          <w:spacing w:val="-3"/>
          <w:w w:val="93"/>
          <w:sz w:val="24"/>
          <w:szCs w:val="24"/>
          <w:highlight w:val="yellow"/>
          <w:lang w:eastAsia="ar-SA"/>
        </w:rPr>
      </w:pPr>
      <w:r w:rsidRPr="009369C6">
        <w:rPr>
          <w:rFonts w:ascii="Times New Roman" w:hAnsi="Times New Roman"/>
          <w:noProof/>
        </w:rPr>
        <w:t>государственное бюджетное общеобразовательное учреждение Самарской области средняя общеобразовательная школа имени Героя Советского Союза Матвея Никифоровича Заводского с.Елховка муниципального района Елховский Самарской области</w:t>
      </w:r>
      <w:r w:rsidRPr="009369C6">
        <w:rPr>
          <w:rFonts w:ascii="Times New Roman" w:hAnsi="Times New Roman"/>
        </w:rPr>
        <w:t xml:space="preserve">, именуемое в дальнейшем «Заказчик», в лице директора Свиридовой Ольги Геннадьевны, действующего на основании </w:t>
      </w:r>
      <w:r w:rsidRPr="009369C6">
        <w:rPr>
          <w:rFonts w:ascii="Times New Roman" w:hAnsi="Times New Roman"/>
          <w:noProof/>
        </w:rPr>
        <w:t>Устава</w:t>
      </w:r>
      <w:r w:rsidRPr="009369C6">
        <w:rPr>
          <w:rFonts w:ascii="Times New Roman" w:hAnsi="Times New Roman"/>
        </w:rPr>
        <w:t xml:space="preserve">, </w:t>
      </w:r>
      <w:r w:rsidRPr="009369C6">
        <w:rPr>
          <w:rFonts w:ascii="Times New Roman" w:hAnsi="Times New Roman"/>
          <w:kern w:val="28"/>
        </w:rPr>
        <w:t xml:space="preserve">и </w:t>
      </w:r>
      <w:r w:rsidRPr="009369C6">
        <w:rPr>
          <w:rFonts w:ascii="Times New Roman" w:hAnsi="Times New Roman"/>
        </w:rPr>
        <w:t xml:space="preserve"> Общество с ограниченной ответственностью «Комбинат детского питания «Здоров и Сыт»,  </w:t>
      </w:r>
      <w:r w:rsidRPr="009369C6">
        <w:rPr>
          <w:rFonts w:ascii="Times New Roman" w:hAnsi="Times New Roman"/>
          <w:kern w:val="28"/>
        </w:rPr>
        <w:t xml:space="preserve">именуемое в дальнейшем «Исполнитель», в лице </w:t>
      </w:r>
      <w:r w:rsidRPr="009369C6">
        <w:rPr>
          <w:rFonts w:ascii="Times New Roman" w:hAnsi="Times New Roman"/>
        </w:rPr>
        <w:t xml:space="preserve">директора </w:t>
      </w:r>
      <w:r>
        <w:rPr>
          <w:rFonts w:ascii="Times New Roman" w:hAnsi="Times New Roman"/>
        </w:rPr>
        <w:t>Сосковой</w:t>
      </w:r>
      <w:r w:rsidRPr="009369C6">
        <w:rPr>
          <w:rFonts w:ascii="Times New Roman" w:hAnsi="Times New Roman"/>
        </w:rPr>
        <w:t xml:space="preserve"> Кристины Юрьевны, </w:t>
      </w:r>
      <w:r w:rsidRPr="009369C6">
        <w:rPr>
          <w:rFonts w:ascii="Times New Roman" w:hAnsi="Times New Roman"/>
          <w:kern w:val="28"/>
        </w:rPr>
        <w:t xml:space="preserve">действующего на основании Устава, с другой стороны, совместно именуемые как «Стороны» </w:t>
      </w:r>
      <w:r w:rsidRPr="009369C6">
        <w:rPr>
          <w:rFonts w:ascii="Times New Roman" w:hAnsi="Times New Roman"/>
          <w:shd w:val="clear" w:color="auto" w:fill="FFFFFF"/>
          <w:lang w:eastAsia="ar-SA"/>
        </w:rPr>
        <w:t xml:space="preserve">и каждый в отдельности «Сторона», </w:t>
      </w:r>
      <w:r w:rsidRPr="009369C6">
        <w:rPr>
          <w:rFonts w:ascii="Times New Roman" w:hAnsi="Times New Roman"/>
          <w:lang w:eastAsia="ar-SA"/>
        </w:rPr>
        <w:t>составили настоящий акт о нижеследующем</w:t>
      </w:r>
      <w:r w:rsidRPr="004B04BD">
        <w:rPr>
          <w:rFonts w:ascii="Times New Roman" w:hAnsi="Times New Roman"/>
          <w:sz w:val="24"/>
          <w:szCs w:val="24"/>
          <w:lang w:eastAsia="ar-SA"/>
        </w:rPr>
        <w:t>:</w:t>
      </w:r>
    </w:p>
    <w:p w:rsidR="00C04FBA" w:rsidRPr="00F92D56" w:rsidRDefault="00C04FBA" w:rsidP="00C04FBA">
      <w:pPr>
        <w:widowControl w:val="0"/>
        <w:numPr>
          <w:ilvl w:val="0"/>
          <w:numId w:val="4"/>
        </w:numPr>
        <w:spacing w:after="0" w:line="240" w:lineRule="auto"/>
        <w:ind w:left="0" w:firstLine="660"/>
        <w:jc w:val="both"/>
        <w:rPr>
          <w:rFonts w:ascii="Times New Roman" w:hAnsi="Times New Roman"/>
          <w:shd w:val="clear" w:color="auto" w:fill="FFFFFF"/>
          <w:lang w:eastAsia="ar-SA"/>
        </w:rPr>
      </w:pPr>
      <w:r w:rsidRPr="00F92D56">
        <w:rPr>
          <w:rFonts w:ascii="Times New Roman" w:hAnsi="Times New Roman"/>
          <w:shd w:val="clear" w:color="auto" w:fill="FFFFFF"/>
          <w:lang w:eastAsia="ar-SA"/>
        </w:rPr>
        <w:t xml:space="preserve">В соответствии с контрактом </w:t>
      </w:r>
      <w:r w:rsidRPr="00F92D56">
        <w:rPr>
          <w:rFonts w:ascii="Times New Roman" w:hAnsi="Times New Roman"/>
          <w:bCs/>
          <w:lang w:eastAsia="ar-SA"/>
        </w:rPr>
        <w:t xml:space="preserve">№ </w:t>
      </w:r>
      <w:r w:rsidR="002722C9">
        <w:rPr>
          <w:rFonts w:ascii="Times New Roman" w:hAnsi="Times New Roman"/>
          <w:bCs/>
        </w:rPr>
        <w:t>4</w:t>
      </w:r>
      <w:r w:rsidRPr="00F92D56">
        <w:rPr>
          <w:rFonts w:ascii="Times New Roman" w:hAnsi="Times New Roman"/>
          <w:bCs/>
        </w:rPr>
        <w:t>/2024</w:t>
      </w:r>
      <w:r w:rsidRPr="00F92D56">
        <w:rPr>
          <w:rFonts w:ascii="Times New Roman" w:hAnsi="Times New Roman"/>
          <w:b/>
          <w:bCs/>
          <w:shd w:val="clear" w:color="auto" w:fill="FFFFFF"/>
        </w:rPr>
        <w:t xml:space="preserve"> </w:t>
      </w:r>
      <w:r w:rsidRPr="00F92D56">
        <w:rPr>
          <w:rFonts w:ascii="Times New Roman" w:hAnsi="Times New Roman"/>
          <w:shd w:val="clear" w:color="auto" w:fill="FFFFFF"/>
          <w:lang w:eastAsia="ar-SA"/>
        </w:rPr>
        <w:t>от «___» ____________________ 2024 г. Исполнитель передает, а Заказчик принимает у</w:t>
      </w:r>
      <w:r w:rsidRPr="00F92D56">
        <w:rPr>
          <w:rFonts w:ascii="Times New Roman" w:hAnsi="Times New Roman"/>
        </w:rPr>
        <w:t xml:space="preserve">слуги по организации горячего питания обучающихся, получающих начальное общее образование </w:t>
      </w:r>
      <w:r w:rsidRPr="00F92D56">
        <w:rPr>
          <w:rFonts w:ascii="Times New Roman" w:hAnsi="Times New Roman"/>
          <w:shd w:val="clear" w:color="auto" w:fill="FFFFFF"/>
          <w:lang w:eastAsia="ar-SA"/>
        </w:rPr>
        <w:t xml:space="preserve">в образовательном учреждении ГБОУ СОШ  </w:t>
      </w:r>
      <w:proofErr w:type="spellStart"/>
      <w:r w:rsidRPr="00F92D56">
        <w:rPr>
          <w:rFonts w:ascii="Times New Roman" w:hAnsi="Times New Roman"/>
          <w:shd w:val="clear" w:color="auto" w:fill="FFFFFF"/>
          <w:lang w:eastAsia="ar-SA"/>
        </w:rPr>
        <w:t>им.М.Н.Заводского</w:t>
      </w:r>
      <w:proofErr w:type="spellEnd"/>
      <w:r w:rsidRPr="00F92D56">
        <w:rPr>
          <w:rFonts w:ascii="Times New Roman" w:hAnsi="Times New Roman"/>
          <w:shd w:val="clear" w:color="auto" w:fill="FFFFFF"/>
          <w:lang w:eastAsia="ar-SA"/>
        </w:rPr>
        <w:t xml:space="preserve"> </w:t>
      </w:r>
      <w:proofErr w:type="spellStart"/>
      <w:r w:rsidRPr="00F92D56">
        <w:rPr>
          <w:rFonts w:ascii="Times New Roman" w:hAnsi="Times New Roman"/>
          <w:shd w:val="clear" w:color="auto" w:fill="FFFFFF"/>
          <w:lang w:eastAsia="ar-SA"/>
        </w:rPr>
        <w:t>с.Елховка</w:t>
      </w:r>
      <w:proofErr w:type="spellEnd"/>
      <w:r w:rsidRPr="00F92D56">
        <w:rPr>
          <w:rFonts w:ascii="Times New Roman" w:hAnsi="Times New Roman"/>
          <w:shd w:val="clear" w:color="auto" w:fill="FFFFFF"/>
          <w:lang w:eastAsia="ar-SA"/>
        </w:rPr>
        <w:t>.</w:t>
      </w:r>
    </w:p>
    <w:p w:rsidR="00C04FBA" w:rsidRPr="00F92D56" w:rsidRDefault="00C04FBA" w:rsidP="00C04FBA">
      <w:pPr>
        <w:widowControl w:val="0"/>
        <w:numPr>
          <w:ilvl w:val="0"/>
          <w:numId w:val="4"/>
        </w:numPr>
        <w:spacing w:after="0" w:line="240" w:lineRule="auto"/>
        <w:ind w:left="0" w:firstLine="567"/>
        <w:jc w:val="both"/>
        <w:rPr>
          <w:rFonts w:ascii="Times New Roman" w:hAnsi="Times New Roman"/>
          <w:shd w:val="clear" w:color="auto" w:fill="FFFFFF"/>
          <w:lang w:eastAsia="ar-SA"/>
        </w:rPr>
      </w:pPr>
      <w:r w:rsidRPr="00F92D56">
        <w:rPr>
          <w:rFonts w:ascii="Times New Roman" w:hAnsi="Times New Roman"/>
          <w:shd w:val="clear" w:color="auto" w:fill="FFFFFF"/>
          <w:lang w:eastAsia="ar-SA"/>
        </w:rPr>
        <w:t>Услуги оказаны за период: с «_____»_________2024 год по «_____»__________2024 год в количестве ____ дето-дней.</w:t>
      </w:r>
    </w:p>
    <w:p w:rsidR="00C04FBA" w:rsidRPr="00F92D56" w:rsidRDefault="00C04FBA" w:rsidP="00C04FBA">
      <w:pPr>
        <w:widowControl w:val="0"/>
        <w:numPr>
          <w:ilvl w:val="0"/>
          <w:numId w:val="4"/>
        </w:numPr>
        <w:spacing w:after="0" w:line="240" w:lineRule="auto"/>
        <w:ind w:left="0" w:firstLine="567"/>
        <w:jc w:val="both"/>
        <w:rPr>
          <w:rFonts w:ascii="Times New Roman" w:hAnsi="Times New Roman"/>
          <w:color w:val="000000"/>
          <w:shd w:val="clear" w:color="auto" w:fill="FFFFFF"/>
          <w:lang w:eastAsia="ar-SA"/>
        </w:rPr>
      </w:pPr>
      <w:r w:rsidRPr="00F92D56">
        <w:rPr>
          <w:rFonts w:ascii="Times New Roman" w:hAnsi="Times New Roman"/>
          <w:shd w:val="clear" w:color="auto" w:fill="FFFFFF"/>
          <w:lang w:eastAsia="ar-SA"/>
        </w:rPr>
        <w:t xml:space="preserve">Сумма к оплате </w:t>
      </w:r>
      <w:r w:rsidRPr="00F92D56">
        <w:rPr>
          <w:rFonts w:ascii="Times New Roman" w:hAnsi="Times New Roman"/>
          <w:color w:val="000000"/>
          <w:lang w:eastAsia="ar-SA"/>
        </w:rPr>
        <w:t>____________</w:t>
      </w:r>
      <w:r w:rsidRPr="00F92D56">
        <w:rPr>
          <w:rFonts w:ascii="Times New Roman" w:hAnsi="Times New Roman"/>
        </w:rPr>
        <w:t>(_______________),</w:t>
      </w:r>
      <w:r w:rsidRPr="00F92D56">
        <w:rPr>
          <w:rFonts w:ascii="Times New Roman" w:hAnsi="Times New Roman"/>
          <w:lang w:eastAsia="ar-SA"/>
        </w:rPr>
        <w:t xml:space="preserve"> НДС не облагается в связи с применением УСНО</w:t>
      </w:r>
      <w:r w:rsidRPr="00F92D56">
        <w:rPr>
          <w:rFonts w:ascii="Times New Roman" w:hAnsi="Times New Roman"/>
          <w:shd w:val="clear" w:color="auto" w:fill="FFFFFF"/>
          <w:lang w:eastAsia="ar-SA"/>
        </w:rPr>
        <w:t>.</w:t>
      </w:r>
    </w:p>
    <w:p w:rsidR="00C04FBA" w:rsidRPr="00F92D56" w:rsidRDefault="00C04FBA" w:rsidP="00F92D56">
      <w:pPr>
        <w:widowControl w:val="0"/>
        <w:numPr>
          <w:ilvl w:val="0"/>
          <w:numId w:val="4"/>
        </w:numPr>
        <w:spacing w:after="0" w:line="240" w:lineRule="auto"/>
        <w:ind w:left="0" w:firstLine="567"/>
        <w:jc w:val="both"/>
        <w:rPr>
          <w:rFonts w:ascii="Times New Roman" w:hAnsi="Times New Roman"/>
          <w:color w:val="000000"/>
          <w:shd w:val="clear" w:color="auto" w:fill="FFFFFF"/>
          <w:lang w:eastAsia="ar-SA"/>
        </w:rPr>
      </w:pPr>
      <w:r w:rsidRPr="00F92D56">
        <w:rPr>
          <w:rFonts w:ascii="Times New Roman" w:hAnsi="Times New Roman"/>
          <w:color w:val="000000"/>
          <w:shd w:val="clear" w:color="auto" w:fill="FFFFFF"/>
          <w:lang w:eastAsia="ar-SA"/>
        </w:rPr>
        <w:t>Настоящий акт сдачи-приемки услуги подтверждает оказание услуги в полном объеме и в соответствии с требованиям</w:t>
      </w:r>
      <w:r w:rsidR="002722C9">
        <w:rPr>
          <w:rFonts w:ascii="Times New Roman" w:hAnsi="Times New Roman"/>
          <w:color w:val="000000"/>
          <w:shd w:val="clear" w:color="auto" w:fill="FFFFFF"/>
          <w:lang w:eastAsia="ar-SA"/>
        </w:rPr>
        <w:t>и, установленными контрактом № 4</w:t>
      </w:r>
      <w:r w:rsidRPr="00F92D56">
        <w:rPr>
          <w:rFonts w:ascii="Times New Roman" w:hAnsi="Times New Roman"/>
          <w:color w:val="000000"/>
          <w:shd w:val="clear" w:color="auto" w:fill="FFFFFF"/>
          <w:lang w:eastAsia="ar-SA"/>
        </w:rPr>
        <w:t>/2024</w:t>
      </w:r>
      <w:r w:rsidRPr="00F92D56">
        <w:rPr>
          <w:rFonts w:ascii="Times New Roman" w:hAnsi="Times New Roman"/>
          <w:b/>
          <w:bCs/>
          <w:shd w:val="clear" w:color="auto" w:fill="FFFFFF"/>
        </w:rPr>
        <w:t xml:space="preserve"> </w:t>
      </w:r>
      <w:r w:rsidRPr="00F92D56">
        <w:rPr>
          <w:rFonts w:ascii="Times New Roman" w:hAnsi="Times New Roman"/>
          <w:color w:val="000000"/>
          <w:shd w:val="clear" w:color="auto" w:fill="FFFFFF"/>
          <w:lang w:eastAsia="ar-SA"/>
        </w:rPr>
        <w:t xml:space="preserve">от «___» ________ 2024 г. </w:t>
      </w:r>
    </w:p>
    <w:p w:rsidR="00C04FBA" w:rsidRPr="00F92D56" w:rsidRDefault="00C04FBA" w:rsidP="00C04FBA">
      <w:pPr>
        <w:widowControl w:val="0"/>
        <w:numPr>
          <w:ilvl w:val="0"/>
          <w:numId w:val="4"/>
        </w:numPr>
        <w:spacing w:after="0" w:line="240" w:lineRule="auto"/>
        <w:ind w:left="0" w:firstLine="567"/>
        <w:jc w:val="both"/>
        <w:rPr>
          <w:rFonts w:ascii="Times New Roman" w:hAnsi="Times New Roman"/>
          <w:color w:val="000000"/>
          <w:shd w:val="clear" w:color="auto" w:fill="FFFFFF"/>
          <w:lang w:eastAsia="ar-SA"/>
        </w:rPr>
      </w:pPr>
      <w:r w:rsidRPr="00F92D56">
        <w:rPr>
          <w:rFonts w:ascii="Times New Roman" w:hAnsi="Times New Roman"/>
          <w:color w:val="000000"/>
          <w:shd w:val="clear" w:color="auto" w:fill="FFFFFF"/>
          <w:lang w:eastAsia="ar-SA"/>
        </w:rPr>
        <w:t xml:space="preserve">Настоящий акт сдачи-приемки услуг составлен в двух экземплярах, по одному </w:t>
      </w:r>
      <w:r w:rsidRPr="00F92D56">
        <w:rPr>
          <w:rFonts w:ascii="Times New Roman" w:hAnsi="Times New Roman"/>
          <w:color w:val="000000"/>
          <w:shd w:val="clear" w:color="auto" w:fill="FFFFFF"/>
          <w:lang w:eastAsia="ar-SA"/>
        </w:rPr>
        <w:br/>
        <w:t xml:space="preserve">для каждой из Сторон. </w:t>
      </w:r>
    </w:p>
    <w:p w:rsidR="00C04FBA" w:rsidRPr="004B04BD" w:rsidRDefault="00C04FBA" w:rsidP="00C04FBA">
      <w:pPr>
        <w:widowControl w:val="0"/>
        <w:spacing w:after="0" w:line="240" w:lineRule="auto"/>
        <w:ind w:left="283" w:hanging="283"/>
        <w:jc w:val="center"/>
        <w:rPr>
          <w:rFonts w:ascii="Times New Roman" w:hAnsi="Times New Roman"/>
          <w:sz w:val="24"/>
          <w:szCs w:val="24"/>
          <w:lang w:eastAsia="ar-SA"/>
        </w:rPr>
      </w:pPr>
    </w:p>
    <w:p w:rsidR="00C04FBA" w:rsidRPr="00F92D56" w:rsidRDefault="00C04FBA" w:rsidP="00C04FBA">
      <w:pPr>
        <w:widowControl w:val="0"/>
        <w:spacing w:after="0" w:line="240" w:lineRule="auto"/>
        <w:ind w:left="283" w:hanging="283"/>
        <w:jc w:val="center"/>
        <w:rPr>
          <w:rFonts w:ascii="Times New Roman" w:hAnsi="Times New Roman"/>
          <w:b/>
          <w:lang w:eastAsia="ar-SA"/>
        </w:rPr>
      </w:pPr>
      <w:r w:rsidRPr="00F92D56">
        <w:rPr>
          <w:rFonts w:ascii="Times New Roman" w:hAnsi="Times New Roman"/>
          <w:b/>
          <w:lang w:eastAsia="ar-SA"/>
        </w:rPr>
        <w:t>ПОДПИСИ СТОРОН:</w:t>
      </w:r>
    </w:p>
    <w:p w:rsidR="00C04FBA" w:rsidRDefault="00C04FBA">
      <w:pPr>
        <w:autoSpaceDE w:val="0"/>
        <w:spacing w:after="0"/>
        <w:jc w:val="both"/>
      </w:pPr>
    </w:p>
    <w:tbl>
      <w:tblPr>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8"/>
        <w:gridCol w:w="5017"/>
      </w:tblGrid>
      <w:tr w:rsidR="00C04FBA" w:rsidRPr="00AE4119" w:rsidTr="00C215FF">
        <w:trPr>
          <w:trHeight w:val="719"/>
        </w:trPr>
        <w:tc>
          <w:tcPr>
            <w:tcW w:w="2708" w:type="pct"/>
            <w:tcBorders>
              <w:top w:val="nil"/>
              <w:left w:val="nil"/>
              <w:bottom w:val="nil"/>
              <w:right w:val="nil"/>
            </w:tcBorders>
          </w:tcPr>
          <w:p w:rsidR="00C04FBA" w:rsidRDefault="00C04FBA" w:rsidP="00C04FBA">
            <w:pPr>
              <w:widowControl w:val="0"/>
              <w:autoSpaceDE w:val="0"/>
              <w:autoSpaceDN w:val="0"/>
              <w:adjustRightInd w:val="0"/>
              <w:spacing w:after="0" w:line="240" w:lineRule="auto"/>
              <w:jc w:val="both"/>
              <w:outlineLvl w:val="0"/>
              <w:rPr>
                <w:rFonts w:ascii="Times New Roman" w:hAnsi="Times New Roman"/>
                <w:b/>
              </w:rPr>
            </w:pPr>
            <w:r>
              <w:rPr>
                <w:rFonts w:ascii="Times New Roman" w:hAnsi="Times New Roman"/>
                <w:b/>
              </w:rPr>
              <w:t xml:space="preserve">            Заказчик</w:t>
            </w:r>
            <w:r>
              <w:rPr>
                <w:rFonts w:ascii="Times New Roman" w:hAnsi="Times New Roman"/>
                <w:b/>
              </w:rPr>
              <w:tab/>
            </w:r>
          </w:p>
          <w:p w:rsidR="00C04FBA" w:rsidRPr="00E975D3" w:rsidRDefault="00C04FBA" w:rsidP="00C04FBA">
            <w:pPr>
              <w:pStyle w:val="af5"/>
              <w:tabs>
                <w:tab w:val="left" w:pos="9900"/>
              </w:tabs>
              <w:adjustRightInd w:val="0"/>
              <w:spacing w:before="0" w:after="0"/>
              <w:ind w:right="23"/>
              <w:rPr>
                <w:color w:val="000000"/>
              </w:rPr>
            </w:pPr>
            <w:r>
              <w:rPr>
                <w:color w:val="000000"/>
              </w:rPr>
              <w:t xml:space="preserve">государственное </w:t>
            </w:r>
            <w:r w:rsidRPr="00E975D3">
              <w:rPr>
                <w:color w:val="000000"/>
              </w:rPr>
              <w:t xml:space="preserve">бюджетное общеобразовательное учреждение Самарской области средняя общеобразовательная школа имени Героя Советского Союза Матвея Никифоровича Заводского с. Елховка муниципального района </w:t>
            </w:r>
            <w:proofErr w:type="spellStart"/>
            <w:r w:rsidRPr="00E975D3">
              <w:rPr>
                <w:color w:val="000000"/>
              </w:rPr>
              <w:t>Елховский</w:t>
            </w:r>
            <w:proofErr w:type="spellEnd"/>
            <w:r w:rsidRPr="00E975D3">
              <w:rPr>
                <w:color w:val="000000"/>
              </w:rPr>
              <w:t xml:space="preserve"> Самарской области </w:t>
            </w:r>
            <w:r>
              <w:rPr>
                <w:color w:val="000000"/>
              </w:rPr>
              <w:t xml:space="preserve"> </w:t>
            </w:r>
            <w:r w:rsidRPr="00E975D3">
              <w:rPr>
                <w:color w:val="000000"/>
              </w:rPr>
              <w:t xml:space="preserve">(ГБОУ СОШ </w:t>
            </w:r>
            <w:proofErr w:type="spellStart"/>
            <w:r w:rsidRPr="00E975D3">
              <w:rPr>
                <w:color w:val="000000"/>
              </w:rPr>
              <w:t>им.М.Н.Заводского</w:t>
            </w:r>
            <w:proofErr w:type="spellEnd"/>
            <w:r w:rsidRPr="00E975D3">
              <w:rPr>
                <w:color w:val="000000"/>
              </w:rPr>
              <w:t xml:space="preserve"> </w:t>
            </w:r>
            <w:proofErr w:type="spellStart"/>
            <w:r w:rsidRPr="00E975D3">
              <w:rPr>
                <w:color w:val="000000"/>
              </w:rPr>
              <w:t>с.Елховка</w:t>
            </w:r>
            <w:proofErr w:type="spellEnd"/>
            <w:r w:rsidRPr="00E975D3">
              <w:rPr>
                <w:color w:val="000000"/>
              </w:rPr>
              <w:t>)</w:t>
            </w:r>
          </w:p>
          <w:p w:rsidR="00C04FBA" w:rsidRPr="00406AE1" w:rsidRDefault="00C04FBA" w:rsidP="00C04FBA">
            <w:pPr>
              <w:widowControl w:val="0"/>
              <w:autoSpaceDE w:val="0"/>
              <w:autoSpaceDN w:val="0"/>
              <w:adjustRightInd w:val="0"/>
              <w:spacing w:after="0" w:line="240" w:lineRule="auto"/>
              <w:jc w:val="both"/>
              <w:outlineLvl w:val="0"/>
              <w:rPr>
                <w:rFonts w:ascii="Times New Roman" w:hAnsi="Times New Roman"/>
                <w:b/>
                <w:bCs/>
                <w:sz w:val="24"/>
                <w:szCs w:val="24"/>
              </w:rPr>
            </w:pPr>
          </w:p>
          <w:p w:rsidR="00C04FBA" w:rsidRPr="00406AE1" w:rsidRDefault="00C04FBA" w:rsidP="00C04FBA">
            <w:pPr>
              <w:widowControl w:val="0"/>
              <w:autoSpaceDE w:val="0"/>
              <w:autoSpaceDN w:val="0"/>
              <w:adjustRightInd w:val="0"/>
              <w:spacing w:after="0" w:line="240" w:lineRule="auto"/>
              <w:jc w:val="both"/>
              <w:outlineLvl w:val="0"/>
              <w:rPr>
                <w:rFonts w:ascii="Times New Roman" w:hAnsi="Times New Roman"/>
                <w:b/>
                <w:bCs/>
                <w:sz w:val="24"/>
                <w:szCs w:val="24"/>
              </w:rPr>
            </w:pPr>
          </w:p>
          <w:p w:rsidR="00C04FBA" w:rsidRPr="000419BA" w:rsidRDefault="00C04FBA" w:rsidP="00C04FBA">
            <w:pPr>
              <w:pStyle w:val="af5"/>
              <w:tabs>
                <w:tab w:val="left" w:pos="9900"/>
              </w:tabs>
              <w:adjustRightInd w:val="0"/>
              <w:spacing w:before="0" w:after="0"/>
              <w:ind w:right="23"/>
              <w:jc w:val="both"/>
              <w:rPr>
                <w:color w:val="000000"/>
                <w:sz w:val="22"/>
                <w:szCs w:val="22"/>
              </w:rPr>
            </w:pPr>
            <w:r w:rsidRPr="000419BA">
              <w:rPr>
                <w:color w:val="000000"/>
                <w:sz w:val="22"/>
                <w:szCs w:val="22"/>
              </w:rPr>
              <w:t xml:space="preserve">Директор  __________ </w:t>
            </w:r>
            <w:proofErr w:type="spellStart"/>
            <w:r w:rsidRPr="000419BA">
              <w:rPr>
                <w:color w:val="000000"/>
                <w:sz w:val="22"/>
                <w:szCs w:val="22"/>
              </w:rPr>
              <w:t>О.Г.Свиридова</w:t>
            </w:r>
            <w:proofErr w:type="spellEnd"/>
          </w:p>
          <w:p w:rsidR="00C04FBA" w:rsidRPr="00E975D3" w:rsidRDefault="00C04FBA" w:rsidP="00C04FBA">
            <w:pPr>
              <w:pStyle w:val="af5"/>
              <w:tabs>
                <w:tab w:val="left" w:pos="9900"/>
              </w:tabs>
              <w:adjustRightInd w:val="0"/>
              <w:spacing w:before="0" w:after="0"/>
              <w:ind w:right="23"/>
              <w:jc w:val="both"/>
              <w:rPr>
                <w:color w:val="000000"/>
                <w:sz w:val="16"/>
                <w:szCs w:val="16"/>
              </w:rPr>
            </w:pPr>
            <w:r w:rsidRPr="00E975D3">
              <w:rPr>
                <w:color w:val="000000"/>
                <w:sz w:val="16"/>
                <w:szCs w:val="16"/>
              </w:rPr>
              <w:t xml:space="preserve">                     </w:t>
            </w:r>
            <w:r>
              <w:rPr>
                <w:color w:val="000000"/>
                <w:sz w:val="16"/>
                <w:szCs w:val="16"/>
              </w:rPr>
              <w:t xml:space="preserve">      </w:t>
            </w:r>
            <w:r w:rsidRPr="00E975D3">
              <w:rPr>
                <w:color w:val="000000"/>
                <w:sz w:val="16"/>
                <w:szCs w:val="16"/>
              </w:rPr>
              <w:t>(подпись)</w:t>
            </w:r>
          </w:p>
          <w:p w:rsidR="00C04FBA" w:rsidRPr="00406AE1" w:rsidRDefault="00C04FBA" w:rsidP="00C04FBA">
            <w:pPr>
              <w:widowControl w:val="0"/>
              <w:autoSpaceDE w:val="0"/>
              <w:autoSpaceDN w:val="0"/>
              <w:adjustRightInd w:val="0"/>
              <w:spacing w:after="0" w:line="240" w:lineRule="auto"/>
              <w:jc w:val="both"/>
              <w:outlineLvl w:val="0"/>
              <w:rPr>
                <w:rFonts w:ascii="Times New Roman" w:hAnsi="Times New Roman"/>
                <w:b/>
                <w:bCs/>
                <w:sz w:val="24"/>
                <w:szCs w:val="24"/>
              </w:rPr>
            </w:pPr>
            <w:r w:rsidRPr="00361DC3">
              <w:rPr>
                <w:rFonts w:ascii="Times New Roman" w:hAnsi="Times New Roman" w:cs="Times New Roman"/>
                <w:color w:val="000000"/>
                <w:sz w:val="16"/>
                <w:szCs w:val="16"/>
              </w:rPr>
              <w:t xml:space="preserve">       (</w:t>
            </w:r>
            <w:proofErr w:type="spellStart"/>
            <w:r w:rsidRPr="00361DC3">
              <w:rPr>
                <w:rFonts w:ascii="Times New Roman" w:hAnsi="Times New Roman" w:cs="Times New Roman"/>
                <w:color w:val="000000"/>
                <w:sz w:val="16"/>
                <w:szCs w:val="16"/>
              </w:rPr>
              <w:t>м.п</w:t>
            </w:r>
            <w:proofErr w:type="spellEnd"/>
            <w:r w:rsidRPr="00361DC3">
              <w:rPr>
                <w:rFonts w:ascii="Times New Roman" w:hAnsi="Times New Roman" w:cs="Times New Roman"/>
                <w:color w:val="000000"/>
                <w:sz w:val="16"/>
                <w:szCs w:val="16"/>
              </w:rPr>
              <w:t>.)</w:t>
            </w:r>
          </w:p>
        </w:tc>
        <w:tc>
          <w:tcPr>
            <w:tcW w:w="2292" w:type="pct"/>
            <w:tcBorders>
              <w:top w:val="nil"/>
              <w:left w:val="nil"/>
              <w:bottom w:val="nil"/>
              <w:right w:val="nil"/>
            </w:tcBorders>
          </w:tcPr>
          <w:p w:rsidR="00C04FBA" w:rsidRDefault="00C04FBA" w:rsidP="00C04FBA">
            <w:pPr>
              <w:widowControl w:val="0"/>
              <w:autoSpaceDE w:val="0"/>
              <w:autoSpaceDN w:val="0"/>
              <w:adjustRightInd w:val="0"/>
              <w:spacing w:after="0" w:line="240" w:lineRule="auto"/>
              <w:jc w:val="both"/>
              <w:outlineLvl w:val="0"/>
              <w:rPr>
                <w:rFonts w:ascii="Times New Roman" w:hAnsi="Times New Roman"/>
                <w:b/>
              </w:rPr>
            </w:pPr>
            <w:r>
              <w:rPr>
                <w:rFonts w:ascii="Times New Roman" w:hAnsi="Times New Roman"/>
                <w:b/>
              </w:rPr>
              <w:t xml:space="preserve">                      Исполнитель</w:t>
            </w:r>
          </w:p>
          <w:p w:rsidR="00C04FBA" w:rsidRPr="000419BA" w:rsidRDefault="00C04FBA" w:rsidP="00C04FBA">
            <w:pPr>
              <w:spacing w:after="0" w:line="240" w:lineRule="auto"/>
              <w:rPr>
                <w:rFonts w:ascii="Times New Roman" w:hAnsi="Times New Roman"/>
              </w:rPr>
            </w:pPr>
            <w:r w:rsidRPr="000419BA">
              <w:rPr>
                <w:rFonts w:ascii="Times New Roman" w:hAnsi="Times New Roman"/>
              </w:rPr>
              <w:t>Общество с ограниченной ответственностью</w:t>
            </w:r>
          </w:p>
          <w:p w:rsidR="00C04FBA" w:rsidRDefault="00C04FBA" w:rsidP="00C04FBA">
            <w:pPr>
              <w:pStyle w:val="af3"/>
              <w:tabs>
                <w:tab w:val="left" w:pos="1875"/>
              </w:tabs>
              <w:spacing w:after="0" w:line="240" w:lineRule="auto"/>
              <w:rPr>
                <w:rFonts w:ascii="Times New Roman" w:hAnsi="Times New Roman"/>
                <w:lang w:eastAsia="ru-RU"/>
              </w:rPr>
            </w:pPr>
            <w:r w:rsidRPr="000419BA">
              <w:rPr>
                <w:rFonts w:ascii="Times New Roman" w:hAnsi="Times New Roman"/>
              </w:rPr>
              <w:t>«Комбинат детского питания «Здоров и Сыт»</w:t>
            </w:r>
            <w:r w:rsidRPr="000419BA">
              <w:rPr>
                <w:rFonts w:ascii="Times New Roman" w:hAnsi="Times New Roman"/>
                <w:lang w:eastAsia="ru-RU"/>
              </w:rPr>
              <w:t xml:space="preserve"> </w:t>
            </w:r>
          </w:p>
          <w:p w:rsidR="00C04FBA" w:rsidRPr="000419BA" w:rsidRDefault="00C04FBA" w:rsidP="00C04FBA">
            <w:pPr>
              <w:pStyle w:val="af3"/>
              <w:tabs>
                <w:tab w:val="left" w:pos="1875"/>
              </w:tabs>
              <w:spacing w:after="0" w:line="240" w:lineRule="auto"/>
              <w:rPr>
                <w:rFonts w:ascii="Times New Roman" w:hAnsi="Times New Roman"/>
                <w:lang w:eastAsia="ru-RU"/>
              </w:rPr>
            </w:pPr>
            <w:r w:rsidRPr="000419BA">
              <w:rPr>
                <w:rFonts w:ascii="Times New Roman" w:hAnsi="Times New Roman"/>
                <w:lang w:eastAsia="ru-RU"/>
              </w:rPr>
              <w:t>(ООО «КДП «Здоров и Сыт»)</w:t>
            </w:r>
          </w:p>
          <w:p w:rsidR="00C04FBA" w:rsidRPr="00E975D3" w:rsidRDefault="00C04FBA" w:rsidP="00C04FBA">
            <w:pPr>
              <w:pStyle w:val="af5"/>
              <w:tabs>
                <w:tab w:val="left" w:pos="9900"/>
              </w:tabs>
              <w:adjustRightInd w:val="0"/>
              <w:spacing w:before="0" w:after="0"/>
              <w:ind w:right="23"/>
              <w:jc w:val="both"/>
              <w:rPr>
                <w:color w:val="000000"/>
                <w:sz w:val="22"/>
                <w:szCs w:val="22"/>
              </w:rPr>
            </w:pPr>
          </w:p>
          <w:p w:rsidR="00C04FBA" w:rsidRPr="00E975D3" w:rsidRDefault="00C04FBA" w:rsidP="00C04FBA">
            <w:pPr>
              <w:pStyle w:val="af5"/>
              <w:tabs>
                <w:tab w:val="left" w:pos="9900"/>
              </w:tabs>
              <w:spacing w:before="0" w:after="0"/>
              <w:ind w:right="23"/>
              <w:jc w:val="both"/>
              <w:rPr>
                <w:color w:val="000000"/>
                <w:sz w:val="22"/>
                <w:szCs w:val="22"/>
              </w:rPr>
            </w:pPr>
          </w:p>
          <w:p w:rsidR="00C04FBA" w:rsidRDefault="00C04FBA" w:rsidP="00C04FBA">
            <w:pPr>
              <w:pStyle w:val="af5"/>
              <w:tabs>
                <w:tab w:val="left" w:pos="9900"/>
              </w:tabs>
              <w:spacing w:before="0" w:after="0"/>
              <w:ind w:right="23"/>
              <w:rPr>
                <w:color w:val="000000"/>
                <w:sz w:val="22"/>
                <w:szCs w:val="22"/>
              </w:rPr>
            </w:pPr>
          </w:p>
          <w:p w:rsidR="00C04FBA" w:rsidRPr="00E975D3" w:rsidRDefault="00C04FBA" w:rsidP="00C04FBA">
            <w:pPr>
              <w:pStyle w:val="af5"/>
              <w:tabs>
                <w:tab w:val="left" w:pos="9900"/>
              </w:tabs>
              <w:spacing w:before="0" w:after="0"/>
              <w:ind w:right="23"/>
              <w:rPr>
                <w:color w:val="000000"/>
                <w:sz w:val="22"/>
                <w:szCs w:val="22"/>
              </w:rPr>
            </w:pPr>
          </w:p>
          <w:p w:rsidR="00C04FBA" w:rsidRDefault="00C04FBA" w:rsidP="00C04FBA">
            <w:pPr>
              <w:pStyle w:val="af5"/>
              <w:tabs>
                <w:tab w:val="left" w:pos="9900"/>
              </w:tabs>
              <w:spacing w:before="0" w:after="0"/>
              <w:ind w:right="23"/>
              <w:rPr>
                <w:color w:val="000000"/>
                <w:sz w:val="22"/>
                <w:szCs w:val="22"/>
              </w:rPr>
            </w:pPr>
          </w:p>
          <w:p w:rsidR="00C04FBA" w:rsidRPr="00E975D3" w:rsidRDefault="00C04FBA" w:rsidP="00C04FBA">
            <w:pPr>
              <w:pStyle w:val="af5"/>
              <w:tabs>
                <w:tab w:val="left" w:pos="9900"/>
              </w:tabs>
              <w:spacing w:before="0" w:after="0"/>
              <w:ind w:right="23"/>
              <w:rPr>
                <w:color w:val="000000"/>
                <w:sz w:val="22"/>
                <w:szCs w:val="22"/>
              </w:rPr>
            </w:pPr>
          </w:p>
          <w:p w:rsidR="00C04FBA" w:rsidRPr="00E975D3" w:rsidRDefault="00C04FBA" w:rsidP="00C04FBA">
            <w:pPr>
              <w:pStyle w:val="af5"/>
              <w:tabs>
                <w:tab w:val="left" w:pos="9900"/>
              </w:tabs>
              <w:spacing w:before="0" w:after="0"/>
              <w:ind w:right="23"/>
              <w:rPr>
                <w:color w:val="000000"/>
                <w:sz w:val="22"/>
                <w:szCs w:val="22"/>
              </w:rPr>
            </w:pPr>
            <w:r>
              <w:rPr>
                <w:color w:val="000000"/>
                <w:sz w:val="22"/>
                <w:szCs w:val="22"/>
              </w:rPr>
              <w:t>Директор ____________</w:t>
            </w:r>
            <w:r w:rsidRPr="00E975D3">
              <w:rPr>
                <w:color w:val="000000"/>
                <w:sz w:val="22"/>
                <w:szCs w:val="22"/>
              </w:rPr>
              <w:t xml:space="preserve"> </w:t>
            </w:r>
            <w:r>
              <w:rPr>
                <w:color w:val="000000"/>
                <w:sz w:val="22"/>
                <w:szCs w:val="22"/>
              </w:rPr>
              <w:t>К.Ю. Соскова</w:t>
            </w:r>
          </w:p>
          <w:p w:rsidR="00C04FBA" w:rsidRPr="00E975D3" w:rsidRDefault="00C04FBA" w:rsidP="00C04FBA">
            <w:pPr>
              <w:pStyle w:val="af5"/>
              <w:tabs>
                <w:tab w:val="left" w:pos="9900"/>
              </w:tabs>
              <w:spacing w:before="0" w:after="0"/>
              <w:ind w:right="23"/>
              <w:rPr>
                <w:color w:val="000000"/>
                <w:sz w:val="16"/>
                <w:szCs w:val="16"/>
              </w:rPr>
            </w:pPr>
            <w:r w:rsidRPr="00E975D3">
              <w:rPr>
                <w:color w:val="000000"/>
                <w:sz w:val="16"/>
                <w:szCs w:val="16"/>
              </w:rPr>
              <w:t xml:space="preserve">                            (подпись)</w:t>
            </w:r>
          </w:p>
          <w:p w:rsidR="00C04FBA" w:rsidRPr="00E975D3" w:rsidRDefault="00C04FBA" w:rsidP="00C04FBA">
            <w:pPr>
              <w:pStyle w:val="af5"/>
              <w:tabs>
                <w:tab w:val="left" w:pos="9900"/>
              </w:tabs>
              <w:spacing w:before="0" w:after="0"/>
              <w:ind w:right="23"/>
              <w:rPr>
                <w:color w:val="000000"/>
                <w:sz w:val="16"/>
                <w:szCs w:val="16"/>
              </w:rPr>
            </w:pPr>
            <w:r w:rsidRPr="00E975D3">
              <w:rPr>
                <w:color w:val="000000"/>
                <w:sz w:val="16"/>
                <w:szCs w:val="16"/>
              </w:rPr>
              <w:t xml:space="preserve">     (</w:t>
            </w:r>
            <w:proofErr w:type="spellStart"/>
            <w:r w:rsidRPr="00E975D3">
              <w:rPr>
                <w:color w:val="000000"/>
                <w:sz w:val="16"/>
                <w:szCs w:val="16"/>
              </w:rPr>
              <w:t>м.п</w:t>
            </w:r>
            <w:proofErr w:type="spellEnd"/>
            <w:r w:rsidRPr="00E975D3">
              <w:rPr>
                <w:color w:val="000000"/>
                <w:sz w:val="16"/>
                <w:szCs w:val="16"/>
              </w:rPr>
              <w:t>.)</w:t>
            </w:r>
          </w:p>
          <w:p w:rsidR="00C04FBA" w:rsidRDefault="00C04FBA" w:rsidP="00C04FBA">
            <w:pPr>
              <w:widowControl w:val="0"/>
              <w:autoSpaceDE w:val="0"/>
              <w:autoSpaceDN w:val="0"/>
              <w:adjustRightInd w:val="0"/>
              <w:spacing w:after="0" w:line="240" w:lineRule="auto"/>
              <w:jc w:val="both"/>
              <w:outlineLvl w:val="0"/>
              <w:rPr>
                <w:rFonts w:ascii="Times New Roman" w:hAnsi="Times New Roman"/>
                <w:b/>
              </w:rPr>
            </w:pPr>
          </w:p>
          <w:p w:rsidR="00C04FBA" w:rsidRPr="00AE4119" w:rsidRDefault="00C04FBA" w:rsidP="00C04FBA">
            <w:pPr>
              <w:widowControl w:val="0"/>
              <w:autoSpaceDE w:val="0"/>
              <w:autoSpaceDN w:val="0"/>
              <w:adjustRightInd w:val="0"/>
              <w:spacing w:after="0" w:line="240" w:lineRule="auto"/>
              <w:outlineLvl w:val="0"/>
              <w:rPr>
                <w:rFonts w:ascii="Times New Roman" w:hAnsi="Times New Roman"/>
                <w:b/>
                <w:bCs/>
                <w:sz w:val="24"/>
                <w:szCs w:val="24"/>
              </w:rPr>
            </w:pPr>
          </w:p>
        </w:tc>
      </w:tr>
    </w:tbl>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Default="00C04FBA">
      <w:pPr>
        <w:autoSpaceDE w:val="0"/>
        <w:spacing w:after="0"/>
        <w:jc w:val="both"/>
      </w:pPr>
    </w:p>
    <w:p w:rsidR="00C04FBA" w:rsidRPr="009618EA" w:rsidRDefault="00C04FBA">
      <w:pPr>
        <w:autoSpaceDE w:val="0"/>
        <w:spacing w:after="0"/>
        <w:jc w:val="both"/>
      </w:pPr>
    </w:p>
    <w:sectPr w:rsidR="00C04FBA" w:rsidRPr="009618EA" w:rsidSect="00EB438F">
      <w:headerReference w:type="default" r:id="rId13"/>
      <w:headerReference w:type="first" r:id="rId14"/>
      <w:pgSz w:w="11906" w:h="16838"/>
      <w:pgMar w:top="720" w:right="707" w:bottom="720" w:left="720" w:header="4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7DC" w:rsidRDefault="003527DC">
      <w:pPr>
        <w:spacing w:after="0" w:line="240" w:lineRule="auto"/>
      </w:pPr>
      <w:r>
        <w:separator/>
      </w:r>
    </w:p>
  </w:endnote>
  <w:endnote w:type="continuationSeparator" w:id="0">
    <w:p w:rsidR="003527DC" w:rsidRDefault="00352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charset w:val="CC"/>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7DC" w:rsidRDefault="003527DC">
      <w:pPr>
        <w:spacing w:after="0" w:line="240" w:lineRule="auto"/>
      </w:pPr>
      <w:r>
        <w:separator/>
      </w:r>
    </w:p>
  </w:footnote>
  <w:footnote w:type="continuationSeparator" w:id="0">
    <w:p w:rsidR="003527DC" w:rsidRDefault="003527DC">
      <w:pPr>
        <w:spacing w:after="0" w:line="240" w:lineRule="auto"/>
      </w:pPr>
      <w:r>
        <w:continuationSeparator/>
      </w:r>
    </w:p>
  </w:footnote>
  <w:footnote w:id="1">
    <w:p w:rsidR="00C04FBA" w:rsidRDefault="00C04FBA" w:rsidP="00396932">
      <w:pPr>
        <w:pStyle w:val="afa"/>
        <w:spacing w:after="0" w:line="240" w:lineRule="auto"/>
        <w:jc w:val="both"/>
      </w:pPr>
      <w:r>
        <w:rPr>
          <w:rStyle w:val="a8"/>
          <w:rFonts w:ascii="Times New Roman" w:hAnsi="Times New Roman"/>
        </w:rPr>
        <w:footnoteRef/>
      </w:r>
      <w:r>
        <w:rPr>
          <w:rFonts w:ascii="Times New Roman" w:hAnsi="Times New Roman" w:cs="Times New Roman"/>
          <w:sz w:val="18"/>
          <w:szCs w:val="18"/>
        </w:rPr>
        <w:t xml:space="preserve"> Налоговая ставка устанавливается в соответствии со статьей 164 Налогового кодекса Российской Федерации. </w:t>
      </w:r>
    </w:p>
  </w:footnote>
  <w:footnote w:id="2">
    <w:p w:rsidR="00C04FBA" w:rsidRDefault="00C04FBA">
      <w:pPr>
        <w:pStyle w:val="afa"/>
        <w:spacing w:after="0" w:line="240" w:lineRule="auto"/>
        <w:contextualSpacing/>
        <w:jc w:val="both"/>
      </w:pPr>
      <w:r>
        <w:rPr>
          <w:rStyle w:val="a8"/>
          <w:rFonts w:ascii="Times New Roman" w:hAnsi="Times New Roman"/>
        </w:rPr>
        <w:footnoteRef/>
      </w:r>
      <w:r>
        <w:rPr>
          <w:rStyle w:val="a8"/>
          <w:rFonts w:ascii="Times New Roman" w:hAnsi="Times New Roman" w:cs="Times New Roman"/>
          <w:sz w:val="24"/>
          <w:szCs w:val="24"/>
        </w:rPr>
        <w:t xml:space="preserve"> Данный пункт применяются, если условия контракта подпадают под случаи банковского сопровождения контракта в соответствии с постановлением Правительства Самарской области от 19.12.2014 № 800.</w:t>
      </w:r>
    </w:p>
  </w:footnote>
  <w:footnote w:id="3">
    <w:p w:rsidR="00C04FBA" w:rsidRDefault="00C04FBA">
      <w:pPr>
        <w:pStyle w:val="afa"/>
        <w:spacing w:line="240" w:lineRule="auto"/>
      </w:pPr>
      <w:r>
        <w:rPr>
          <w:rStyle w:val="a8"/>
          <w:rFonts w:ascii="Times New Roman" w:hAnsi="Times New Roman"/>
        </w:rPr>
        <w:footnoteRef/>
      </w:r>
      <w:r>
        <w:rPr>
          <w:rFonts w:ascii="Times New Roman" w:hAnsi="Times New Roman" w:cs="Times New Roman"/>
          <w:sz w:val="18"/>
          <w:szCs w:val="18"/>
        </w:rPr>
        <w:t xml:space="preserve"> </w:t>
      </w:r>
      <w:r>
        <w:rPr>
          <w:rFonts w:ascii="Times New Roman" w:hAnsi="Times New Roman" w:cs="Times New Roman"/>
          <w:sz w:val="18"/>
          <w:szCs w:val="18"/>
          <w:lang w:val="ru-RU"/>
        </w:rPr>
        <w:t>Данный пункт применяется в случае если Заказчиком  является бюджетное  и автономное учреждение.</w:t>
      </w:r>
    </w:p>
  </w:footnote>
  <w:footnote w:id="4">
    <w:p w:rsidR="00C04FBA" w:rsidRDefault="00C04FBA">
      <w:pPr>
        <w:pStyle w:val="afa"/>
        <w:spacing w:line="240" w:lineRule="auto"/>
      </w:pPr>
      <w:r>
        <w:rPr>
          <w:rStyle w:val="a8"/>
          <w:rFonts w:ascii="Times New Roman" w:hAnsi="Times New Roman"/>
        </w:rPr>
        <w:footnoteRef/>
      </w:r>
      <w:r>
        <w:rPr>
          <w:rFonts w:ascii="Times New Roman" w:hAnsi="Times New Roman" w:cs="Times New Roman"/>
          <w:sz w:val="18"/>
          <w:szCs w:val="18"/>
        </w:rPr>
        <w:t xml:space="preserve"> </w:t>
      </w:r>
      <w:r>
        <w:rPr>
          <w:rFonts w:ascii="Times New Roman" w:hAnsi="Times New Roman" w:cs="Times New Roman"/>
          <w:sz w:val="18"/>
          <w:szCs w:val="18"/>
          <w:lang w:val="ru-RU"/>
        </w:rPr>
        <w:t>Данный</w:t>
      </w:r>
      <w:r>
        <w:rPr>
          <w:rFonts w:ascii="Times New Roman" w:hAnsi="Times New Roman" w:cs="Times New Roman"/>
          <w:sz w:val="18"/>
          <w:szCs w:val="18"/>
          <w:vertAlign w:val="superscript"/>
          <w:lang w:val="ru-RU"/>
        </w:rPr>
        <w:t xml:space="preserve"> </w:t>
      </w:r>
      <w:r>
        <w:rPr>
          <w:rFonts w:ascii="Times New Roman" w:hAnsi="Times New Roman" w:cs="Times New Roman"/>
          <w:sz w:val="18"/>
          <w:szCs w:val="18"/>
          <w:lang w:val="ru-RU"/>
        </w:rPr>
        <w:t xml:space="preserve">пункт применяется при установлении условия о привлечении к исполнению контракта субподрядчиков, </w:t>
      </w:r>
      <w:r>
        <w:rPr>
          <w:rFonts w:ascii="Times New Roman" w:hAnsi="Times New Roman" w:cs="Times New Roman"/>
          <w:sz w:val="18"/>
          <w:szCs w:val="18"/>
        </w:rPr>
        <w:t>соисполнителе</w:t>
      </w:r>
      <w:r>
        <w:rPr>
          <w:rFonts w:ascii="Times New Roman" w:hAnsi="Times New Roman" w:cs="Times New Roman"/>
          <w:sz w:val="18"/>
          <w:szCs w:val="18"/>
          <w:lang w:val="ru-RU"/>
        </w:rPr>
        <w:t>й из числа субъектов малого предпринимательства, социально ориентированных некоммерческих организаций в соответствии с Законом о КС.</w:t>
      </w:r>
    </w:p>
  </w:footnote>
  <w:footnote w:id="5">
    <w:p w:rsidR="00C04FBA" w:rsidRDefault="00C04FBA">
      <w:pPr>
        <w:pStyle w:val="afa"/>
        <w:spacing w:line="240" w:lineRule="auto"/>
      </w:pPr>
      <w:r>
        <w:rPr>
          <w:rStyle w:val="a8"/>
          <w:rFonts w:ascii="Liberation Serif" w:hAnsi="Liberation Serif"/>
        </w:rPr>
        <w:footnoteRef/>
      </w:r>
      <w:r>
        <w:t xml:space="preserve"> </w:t>
      </w:r>
      <w:r>
        <w:rPr>
          <w:rFonts w:ascii="Times New Roman" w:hAnsi="Times New Roman" w:cs="Times New Roman"/>
          <w:sz w:val="18"/>
          <w:szCs w:val="18"/>
        </w:rPr>
        <w:t xml:space="preserve">Условия, содержащиеся в </w:t>
      </w:r>
      <w:proofErr w:type="spellStart"/>
      <w:r>
        <w:rPr>
          <w:rFonts w:ascii="Times New Roman" w:hAnsi="Times New Roman" w:cs="Times New Roman"/>
          <w:sz w:val="18"/>
          <w:szCs w:val="18"/>
        </w:rPr>
        <w:t>пп</w:t>
      </w:r>
      <w:proofErr w:type="spellEnd"/>
      <w:r>
        <w:rPr>
          <w:rFonts w:ascii="Times New Roman" w:hAnsi="Times New Roman" w:cs="Times New Roman"/>
          <w:sz w:val="18"/>
          <w:szCs w:val="18"/>
        </w:rPr>
        <w:t xml:space="preserve"> </w:t>
      </w:r>
      <w:r>
        <w:rPr>
          <w:rFonts w:ascii="Times New Roman" w:hAnsi="Times New Roman" w:cs="Times New Roman"/>
          <w:sz w:val="18"/>
          <w:szCs w:val="18"/>
          <w:lang w:val="ru-RU"/>
        </w:rPr>
        <w:t>3</w:t>
      </w:r>
      <w:r>
        <w:rPr>
          <w:rFonts w:ascii="Times New Roman" w:hAnsi="Times New Roman" w:cs="Times New Roman"/>
          <w:sz w:val="18"/>
          <w:szCs w:val="18"/>
        </w:rPr>
        <w:t>.</w:t>
      </w:r>
      <w:r>
        <w:rPr>
          <w:rFonts w:ascii="Times New Roman" w:hAnsi="Times New Roman" w:cs="Times New Roman"/>
          <w:sz w:val="18"/>
          <w:szCs w:val="18"/>
          <w:lang w:val="ru-RU"/>
        </w:rPr>
        <w:t>4</w:t>
      </w:r>
      <w:r>
        <w:rPr>
          <w:rFonts w:ascii="Times New Roman" w:hAnsi="Times New Roman" w:cs="Times New Roman"/>
          <w:sz w:val="18"/>
          <w:szCs w:val="18"/>
        </w:rPr>
        <w:t>.</w:t>
      </w:r>
      <w:r>
        <w:rPr>
          <w:rFonts w:ascii="Times New Roman" w:hAnsi="Times New Roman" w:cs="Times New Roman"/>
          <w:sz w:val="18"/>
          <w:szCs w:val="18"/>
          <w:lang w:val="ru-RU"/>
        </w:rPr>
        <w:t>5</w:t>
      </w:r>
      <w:r>
        <w:rPr>
          <w:rFonts w:ascii="Times New Roman" w:hAnsi="Times New Roman" w:cs="Times New Roman"/>
          <w:sz w:val="18"/>
          <w:szCs w:val="18"/>
        </w:rPr>
        <w:t>-</w:t>
      </w:r>
      <w:r>
        <w:rPr>
          <w:rFonts w:ascii="Times New Roman" w:hAnsi="Times New Roman" w:cs="Times New Roman"/>
          <w:sz w:val="18"/>
          <w:szCs w:val="18"/>
          <w:lang w:val="ru-RU"/>
        </w:rPr>
        <w:t>3</w:t>
      </w:r>
      <w:r>
        <w:rPr>
          <w:rFonts w:ascii="Times New Roman" w:hAnsi="Times New Roman" w:cs="Times New Roman"/>
          <w:sz w:val="18"/>
          <w:szCs w:val="18"/>
        </w:rPr>
        <w:t>.</w:t>
      </w:r>
      <w:r>
        <w:rPr>
          <w:rFonts w:ascii="Times New Roman" w:hAnsi="Times New Roman" w:cs="Times New Roman"/>
          <w:sz w:val="18"/>
          <w:szCs w:val="18"/>
          <w:lang w:val="ru-RU"/>
        </w:rPr>
        <w:t>4</w:t>
      </w:r>
      <w:r>
        <w:rPr>
          <w:rFonts w:ascii="Times New Roman" w:hAnsi="Times New Roman" w:cs="Times New Roman"/>
          <w:sz w:val="18"/>
          <w:szCs w:val="18"/>
        </w:rPr>
        <w:t>.</w:t>
      </w:r>
      <w:r>
        <w:rPr>
          <w:rFonts w:ascii="Times New Roman" w:hAnsi="Times New Roman" w:cs="Times New Roman"/>
          <w:sz w:val="18"/>
          <w:szCs w:val="18"/>
          <w:lang w:val="ru-RU"/>
        </w:rPr>
        <w:t>9</w:t>
      </w:r>
      <w:r>
        <w:rPr>
          <w:rFonts w:ascii="Times New Roman" w:hAnsi="Times New Roman" w:cs="Times New Roman"/>
          <w:sz w:val="18"/>
          <w:szCs w:val="18"/>
        </w:rPr>
        <w:t xml:space="preserve"> применяются в случае</w:t>
      </w:r>
      <w:r>
        <w:rPr>
          <w:rFonts w:ascii="Times New Roman" w:hAnsi="Times New Roman" w:cs="Times New Roman"/>
          <w:sz w:val="18"/>
          <w:szCs w:val="18"/>
          <w:lang w:val="ru-RU"/>
        </w:rPr>
        <w:t xml:space="preserve"> установления требования к </w:t>
      </w:r>
      <w:r>
        <w:rPr>
          <w:rFonts w:ascii="Times New Roman" w:hAnsi="Times New Roman" w:cs="Times New Roman"/>
          <w:sz w:val="18"/>
          <w:szCs w:val="18"/>
        </w:rPr>
        <w:t>Исполнител</w:t>
      </w:r>
      <w:r>
        <w:rPr>
          <w:rFonts w:ascii="Times New Roman" w:hAnsi="Times New Roman" w:cs="Times New Roman"/>
          <w:sz w:val="18"/>
          <w:szCs w:val="18"/>
          <w:lang w:val="ru-RU"/>
        </w:rPr>
        <w:t xml:space="preserve">ю в извещении об осуществлении закупки о привлечении к исполнению контракта субподрядчиков, соисполнителей из числа субъектов </w:t>
      </w:r>
      <w:r>
        <w:rPr>
          <w:rFonts w:ascii="Times New Roman" w:hAnsi="Times New Roman" w:cs="Times New Roman"/>
          <w:sz w:val="18"/>
          <w:szCs w:val="18"/>
        </w:rPr>
        <w:t>малого</w:t>
      </w:r>
      <w:r>
        <w:rPr>
          <w:rFonts w:ascii="Times New Roman" w:hAnsi="Times New Roman" w:cs="Times New Roman"/>
          <w:sz w:val="18"/>
          <w:szCs w:val="18"/>
          <w:lang w:val="ru-RU"/>
        </w:rPr>
        <w:t xml:space="preserve"> </w:t>
      </w:r>
      <w:r>
        <w:rPr>
          <w:rFonts w:ascii="Times New Roman" w:hAnsi="Times New Roman" w:cs="Times New Roman"/>
          <w:sz w:val="18"/>
          <w:szCs w:val="18"/>
        </w:rPr>
        <w:t>предпринимательства или социально ориентированных некоммерческих организаций. Объем привлечения устанавливается заказчиком в виде фиксированных процентов и должен составлять не менее 5 процентов от цены контракта.</w:t>
      </w:r>
    </w:p>
  </w:footnote>
  <w:footnote w:id="6">
    <w:p w:rsidR="00C04FBA" w:rsidRDefault="00C04FBA">
      <w:pPr>
        <w:pStyle w:val="afa"/>
        <w:jc w:val="both"/>
      </w:pPr>
      <w:r>
        <w:rPr>
          <w:rStyle w:val="a8"/>
          <w:rFonts w:ascii="Times New Roman" w:hAnsi="Times New Roman"/>
        </w:rPr>
        <w:footnoteRef/>
      </w:r>
      <w:r>
        <w:rPr>
          <w:rFonts w:ascii="Times New Roman" w:hAnsi="Times New Roman" w:cs="Times New Roman"/>
          <w:sz w:val="18"/>
          <w:szCs w:val="18"/>
        </w:rPr>
        <w:t xml:space="preserve"> Размер штрафа применяется при условии, если закупка проведена в соответствии с п. 1 ч. 1 ст. 30 Закона № 44-ФЗ.</w:t>
      </w:r>
    </w:p>
  </w:footnote>
  <w:footnote w:id="7">
    <w:p w:rsidR="00C04FBA" w:rsidRDefault="00C04FBA">
      <w:pPr>
        <w:pStyle w:val="afa"/>
        <w:jc w:val="both"/>
      </w:pPr>
      <w:r>
        <w:rPr>
          <w:rStyle w:val="a8"/>
          <w:rFonts w:ascii="Times New Roman" w:hAnsi="Times New Roman"/>
        </w:rPr>
        <w:footnoteRef/>
      </w:r>
      <w:r>
        <w:rPr>
          <w:rFonts w:ascii="Times New Roman" w:hAnsi="Times New Roman" w:cs="Times New Roman"/>
          <w:sz w:val="18"/>
          <w:szCs w:val="18"/>
        </w:rPr>
        <w:t xml:space="preserve"> Размер штрафа применяется при условии, если торги проводились на право заключения контракта.</w:t>
      </w:r>
    </w:p>
  </w:footnote>
  <w:footnote w:id="8">
    <w:p w:rsidR="00C04FBA" w:rsidRDefault="00C04FBA">
      <w:pPr>
        <w:pStyle w:val="afa"/>
        <w:spacing w:line="240" w:lineRule="auto"/>
      </w:pPr>
      <w:r>
        <w:rPr>
          <w:rStyle w:val="a8"/>
          <w:rFonts w:ascii="Times New Roman" w:hAnsi="Times New Roman"/>
        </w:rPr>
        <w:footnoteRef/>
      </w:r>
      <w:r>
        <w:rPr>
          <w:rFonts w:ascii="Times New Roman" w:hAnsi="Times New Roman" w:cs="Times New Roman"/>
          <w:sz w:val="18"/>
          <w:szCs w:val="18"/>
        </w:rPr>
        <w:t xml:space="preserve"> Данный</w:t>
      </w:r>
      <w:r>
        <w:rPr>
          <w:rFonts w:ascii="Times New Roman" w:hAnsi="Times New Roman" w:cs="Times New Roman"/>
          <w:sz w:val="18"/>
          <w:szCs w:val="18"/>
          <w:vertAlign w:val="superscript"/>
        </w:rPr>
        <w:t xml:space="preserve"> </w:t>
      </w:r>
      <w:r>
        <w:rPr>
          <w:rFonts w:ascii="Times New Roman" w:hAnsi="Times New Roman" w:cs="Times New Roman"/>
          <w:sz w:val="18"/>
          <w:szCs w:val="18"/>
        </w:rPr>
        <w:t xml:space="preserve">пункт применяется при установлении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в соответствии с Законом </w:t>
      </w:r>
      <w:r>
        <w:rPr>
          <w:rFonts w:ascii="Times New Roman" w:hAnsi="Times New Roman" w:cs="Times New Roman"/>
          <w:sz w:val="18"/>
          <w:szCs w:val="18"/>
          <w:lang w:val="ru-RU"/>
        </w:rPr>
        <w:t>о КС.</w:t>
      </w:r>
    </w:p>
  </w:footnote>
  <w:footnote w:id="9">
    <w:p w:rsidR="00C04FBA" w:rsidRDefault="00C04FBA">
      <w:pPr>
        <w:pStyle w:val="afa"/>
        <w:spacing w:line="240" w:lineRule="auto"/>
      </w:pPr>
      <w:r>
        <w:rPr>
          <w:rStyle w:val="a8"/>
          <w:rFonts w:ascii="Times New Roman" w:hAnsi="Times New Roman"/>
        </w:rPr>
        <w:footnoteRef/>
      </w:r>
      <w:r>
        <w:rPr>
          <w:rFonts w:ascii="Times New Roman" w:hAnsi="Times New Roman" w:cs="Times New Roman"/>
          <w:sz w:val="18"/>
          <w:szCs w:val="18"/>
        </w:rPr>
        <w:t xml:space="preserve"> </w:t>
      </w:r>
      <w:r>
        <w:rPr>
          <w:rFonts w:ascii="Times New Roman" w:hAnsi="Times New Roman" w:cs="Times New Roman"/>
          <w:sz w:val="18"/>
          <w:szCs w:val="18"/>
          <w:lang w:val="ru-RU"/>
        </w:rPr>
        <w:t xml:space="preserve">Данное условие применяется в случае, если начальная (максимальная) цена контракта при осуществлении закупки товара, работы, услуги превышает размер, установленный </w:t>
      </w:r>
      <w:hyperlink r:id="rId1" w:history="1">
        <w:r>
          <w:rPr>
            <w:rStyle w:val="aa"/>
            <w:rFonts w:ascii="Times New Roman" w:hAnsi="Times New Roman" w:cs="Times New Roman"/>
            <w:color w:val="auto"/>
            <w:sz w:val="18"/>
            <w:szCs w:val="18"/>
            <w:u w:val="none"/>
            <w:lang w:val="ru-RU"/>
          </w:rPr>
          <w:t>Постановлением</w:t>
        </w:r>
      </w:hyperlink>
      <w:r>
        <w:rPr>
          <w:rFonts w:ascii="Times New Roman" w:hAnsi="Times New Roman" w:cs="Times New Roman"/>
          <w:sz w:val="18"/>
          <w:szCs w:val="18"/>
          <w:lang w:val="ru-RU"/>
        </w:rPr>
        <w:t xml:space="preserve"> Правительства Российской Федерации от 04.09.2013 № 775.</w:t>
      </w:r>
    </w:p>
  </w:footnote>
  <w:footnote w:id="10">
    <w:p w:rsidR="00C04FBA" w:rsidRPr="009E621F" w:rsidRDefault="00C04FBA">
      <w:pPr>
        <w:pStyle w:val="afa"/>
        <w:spacing w:after="0" w:line="240" w:lineRule="auto"/>
        <w:jc w:val="both"/>
      </w:pPr>
      <w:r w:rsidRPr="009E621F">
        <w:rPr>
          <w:rStyle w:val="a8"/>
          <w:rFonts w:ascii="Times New Roman" w:hAnsi="Times New Roman"/>
        </w:rPr>
        <w:footnoteRef/>
      </w:r>
      <w:r w:rsidRPr="009E621F">
        <w:rPr>
          <w:rFonts w:ascii="Times New Roman" w:hAnsi="Times New Roman" w:cs="Times New Roman"/>
          <w:sz w:val="18"/>
          <w:szCs w:val="18"/>
          <w:vertAlign w:val="superscript"/>
        </w:rPr>
        <w:t xml:space="preserve">  </w:t>
      </w:r>
      <w:r w:rsidRPr="009E621F">
        <w:rPr>
          <w:rFonts w:ascii="Times New Roman" w:hAnsi="Times New Roman" w:cs="Times New Roman"/>
          <w:sz w:val="18"/>
          <w:szCs w:val="18"/>
        </w:rPr>
        <w:t>Положения контракта об обеспечении исполнения контракта</w:t>
      </w:r>
      <w:r w:rsidRPr="009E621F">
        <w:rPr>
          <w:rFonts w:ascii="Times New Roman" w:hAnsi="Times New Roman" w:cs="Times New Roman"/>
          <w:sz w:val="18"/>
          <w:szCs w:val="18"/>
          <w:lang w:val="ru-RU"/>
        </w:rPr>
        <w:t>,</w:t>
      </w:r>
      <w:r w:rsidRPr="009E621F">
        <w:rPr>
          <w:sz w:val="18"/>
          <w:szCs w:val="18"/>
          <w:lang w:eastAsia="ru-RU"/>
        </w:rPr>
        <w:t xml:space="preserve"> </w:t>
      </w:r>
      <w:r w:rsidRPr="009E621F">
        <w:rPr>
          <w:rFonts w:ascii="Times New Roman" w:hAnsi="Times New Roman" w:cs="Times New Roman"/>
          <w:sz w:val="18"/>
          <w:szCs w:val="18"/>
          <w:lang w:eastAsia="ru-RU"/>
        </w:rPr>
        <w:t xml:space="preserve">включая положения о предоставлении такого обеспечения с учетом положений </w:t>
      </w:r>
      <w:hyperlink r:id="rId2" w:history="1">
        <w:r w:rsidRPr="009E621F">
          <w:rPr>
            <w:rFonts w:ascii="Times New Roman" w:hAnsi="Times New Roman" w:cs="Times New Roman"/>
            <w:color w:val="000000"/>
            <w:sz w:val="18"/>
            <w:szCs w:val="18"/>
            <w:lang w:eastAsia="ru-RU"/>
          </w:rPr>
          <w:t>статьи 37</w:t>
        </w:r>
      </w:hyperlink>
      <w:r w:rsidRPr="009E621F">
        <w:rPr>
          <w:rFonts w:ascii="Times New Roman" w:hAnsi="Times New Roman" w:cs="Times New Roman"/>
          <w:color w:val="000000"/>
          <w:sz w:val="18"/>
          <w:szCs w:val="18"/>
          <w:lang w:eastAsia="ru-RU"/>
        </w:rPr>
        <w:t xml:space="preserve"> </w:t>
      </w:r>
      <w:r w:rsidRPr="009E621F">
        <w:rPr>
          <w:rFonts w:ascii="Times New Roman" w:hAnsi="Times New Roman" w:cs="Times New Roman"/>
          <w:sz w:val="18"/>
          <w:szCs w:val="18"/>
          <w:lang w:eastAsia="ru-RU"/>
        </w:rPr>
        <w:t>Закона</w:t>
      </w:r>
      <w:r w:rsidRPr="009E621F">
        <w:rPr>
          <w:rFonts w:ascii="Times New Roman" w:hAnsi="Times New Roman" w:cs="Times New Roman"/>
          <w:sz w:val="18"/>
          <w:szCs w:val="18"/>
        </w:rPr>
        <w:t xml:space="preserve"> о КС,</w:t>
      </w:r>
      <w:r w:rsidRPr="009E621F">
        <w:rPr>
          <w:sz w:val="18"/>
          <w:szCs w:val="18"/>
        </w:rPr>
        <w:t xml:space="preserve"> </w:t>
      </w:r>
      <w:r w:rsidRPr="009E621F">
        <w:rPr>
          <w:rFonts w:ascii="Times New Roman" w:hAnsi="Times New Roman" w:cs="Times New Roman"/>
          <w:sz w:val="18"/>
          <w:szCs w:val="18"/>
          <w:lang w:val="ru-RU"/>
        </w:rPr>
        <w:t xml:space="preserve"> </w:t>
      </w:r>
      <w:r w:rsidRPr="009E621F">
        <w:rPr>
          <w:rFonts w:ascii="Times New Roman" w:hAnsi="Times New Roman" w:cs="Times New Roman"/>
          <w:sz w:val="18"/>
          <w:szCs w:val="18"/>
        </w:rPr>
        <w:t>об обеспечении гарантийных обязательств не применяются в случае:</w:t>
      </w:r>
    </w:p>
    <w:p w:rsidR="00C04FBA" w:rsidRPr="009E621F" w:rsidRDefault="00C04FBA">
      <w:pPr>
        <w:spacing w:after="0"/>
        <w:jc w:val="both"/>
      </w:pPr>
      <w:r w:rsidRPr="009E621F">
        <w:rPr>
          <w:rFonts w:ascii="Times New Roman" w:hAnsi="Times New Roman" w:cs="Times New Roman"/>
          <w:sz w:val="18"/>
          <w:szCs w:val="18"/>
        </w:rPr>
        <w:t>1) заключения контракта с участником закупки, который является казенным учреждением;</w:t>
      </w:r>
    </w:p>
    <w:p w:rsidR="00C04FBA" w:rsidRPr="009E621F" w:rsidRDefault="00C04FBA">
      <w:pPr>
        <w:spacing w:after="0"/>
        <w:jc w:val="both"/>
      </w:pPr>
      <w:r w:rsidRPr="009E621F">
        <w:rPr>
          <w:rFonts w:ascii="Times New Roman" w:hAnsi="Times New Roman" w:cs="Times New Roman"/>
          <w:sz w:val="18"/>
          <w:szCs w:val="18"/>
        </w:rPr>
        <w:t>2) осуществления закупки услуги по предоставлению кредита;</w:t>
      </w:r>
    </w:p>
    <w:p w:rsidR="00C04FBA" w:rsidRPr="009E621F" w:rsidRDefault="00C04FBA">
      <w:pPr>
        <w:spacing w:after="0"/>
        <w:jc w:val="both"/>
      </w:pPr>
      <w:r w:rsidRPr="009E621F">
        <w:rPr>
          <w:rFonts w:ascii="Times New Roman" w:hAnsi="Times New Roman" w:cs="Times New Roman"/>
          <w:sz w:val="18"/>
          <w:szCs w:val="18"/>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C04FBA" w:rsidRPr="009E621F" w:rsidRDefault="00C04FBA">
      <w:pPr>
        <w:autoSpaceDE w:val="0"/>
        <w:spacing w:after="0" w:line="240" w:lineRule="auto"/>
        <w:jc w:val="both"/>
      </w:pPr>
      <w:r w:rsidRPr="009E621F">
        <w:rPr>
          <w:rFonts w:ascii="Times New Roman" w:hAnsi="Times New Roman" w:cs="Times New Roman"/>
          <w:sz w:val="18"/>
          <w:szCs w:val="18"/>
        </w:rPr>
        <w:t xml:space="preserve">Заказчик вправе установить, что настоящий раздел не применяется в случае заключения контракта по результатам проведения электронного запроса котировок (за исключением случая, предусмотренного </w:t>
      </w:r>
      <w:hyperlink r:id="rId3" w:history="1">
        <w:r w:rsidRPr="009E621F">
          <w:rPr>
            <w:rStyle w:val="aa"/>
            <w:rFonts w:ascii="Times New Roman" w:hAnsi="Times New Roman" w:cs="Times New Roman"/>
            <w:color w:val="000000"/>
            <w:sz w:val="18"/>
            <w:szCs w:val="18"/>
            <w:u w:val="none"/>
          </w:rPr>
          <w:t>подпунктом «б» пункта 2 части 10 статьи 24</w:t>
        </w:r>
      </w:hyperlink>
      <w:r w:rsidRPr="009E621F">
        <w:rPr>
          <w:rFonts w:ascii="Times New Roman" w:hAnsi="Times New Roman" w:cs="Times New Roman"/>
          <w:color w:val="000000"/>
          <w:sz w:val="18"/>
          <w:szCs w:val="18"/>
        </w:rPr>
        <w:t xml:space="preserve"> Закона о КС</w:t>
      </w:r>
      <w:r w:rsidRPr="009E621F">
        <w:rPr>
          <w:rFonts w:ascii="Times New Roman" w:hAnsi="Times New Roman" w:cs="Times New Roman"/>
          <w:sz w:val="18"/>
          <w:szCs w:val="18"/>
        </w:rPr>
        <w:t>).</w:t>
      </w:r>
    </w:p>
    <w:p w:rsidR="00C04FBA" w:rsidRPr="009E621F" w:rsidRDefault="00C04FBA">
      <w:pPr>
        <w:spacing w:after="0"/>
        <w:jc w:val="both"/>
      </w:pPr>
      <w:r w:rsidRPr="009E621F">
        <w:rPr>
          <w:rFonts w:ascii="Times New Roman" w:hAnsi="Times New Roman" w:cs="Times New Roman"/>
          <w:sz w:val="18"/>
          <w:szCs w:val="18"/>
        </w:rPr>
        <w:t>Исполнитель освобождается от предоставления обеспечения исполнения контракта,</w:t>
      </w:r>
      <w:r w:rsidRPr="009E621F">
        <w:rPr>
          <w:sz w:val="18"/>
          <w:szCs w:val="18"/>
        </w:rPr>
        <w:t xml:space="preserve"> </w:t>
      </w:r>
      <w:r w:rsidRPr="009E621F">
        <w:rPr>
          <w:rFonts w:ascii="Times New Roman" w:hAnsi="Times New Roman" w:cs="Times New Roman"/>
          <w:sz w:val="18"/>
          <w:szCs w:val="18"/>
        </w:rPr>
        <w:t>обеспечения гарантийных обязательств в случае, предусмотренном частью 8.1 статьи 96 Закона о КС.</w:t>
      </w:r>
    </w:p>
  </w:footnote>
  <w:footnote w:id="11">
    <w:p w:rsidR="00C04FBA" w:rsidRPr="009E621F" w:rsidRDefault="00C04FBA" w:rsidP="00361978">
      <w:pPr>
        <w:pStyle w:val="afa"/>
        <w:spacing w:after="0" w:line="240" w:lineRule="auto"/>
        <w:jc w:val="both"/>
        <w:rPr>
          <w:rFonts w:ascii="Times New Roman" w:hAnsi="Times New Roman" w:cs="Times New Roman"/>
          <w:sz w:val="18"/>
          <w:szCs w:val="18"/>
        </w:rPr>
      </w:pPr>
      <w:r w:rsidRPr="009E621F">
        <w:rPr>
          <w:rStyle w:val="a8"/>
          <w:rFonts w:ascii="Times New Roman" w:hAnsi="Times New Roman"/>
        </w:rPr>
        <w:footnoteRef/>
      </w:r>
      <w:r w:rsidRPr="009E621F">
        <w:rPr>
          <w:rFonts w:ascii="Times New Roman" w:hAnsi="Times New Roman" w:cs="Times New Roman"/>
          <w:sz w:val="18"/>
          <w:szCs w:val="18"/>
          <w:lang w:val="ru-RU"/>
        </w:rPr>
        <w:t xml:space="preserve"> </w:t>
      </w:r>
      <w:r w:rsidRPr="009E621F">
        <w:rPr>
          <w:rFonts w:ascii="Times New Roman" w:hAnsi="Times New Roman" w:cs="Times New Roman"/>
          <w:sz w:val="18"/>
          <w:szCs w:val="18"/>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w:t>
      </w:r>
      <w:r w:rsidRPr="009E621F">
        <w:rPr>
          <w:rFonts w:ascii="Times New Roman" w:hAnsi="Times New Roman" w:cs="Times New Roman"/>
          <w:color w:val="000000"/>
          <w:sz w:val="18"/>
          <w:szCs w:val="18"/>
        </w:rPr>
        <w:t xml:space="preserve"> </w:t>
      </w:r>
      <w:hyperlink r:id="rId4">
        <w:r w:rsidRPr="009E621F">
          <w:rPr>
            <w:rFonts w:ascii="Times New Roman" w:hAnsi="Times New Roman" w:cs="Times New Roman"/>
            <w:color w:val="000000"/>
            <w:sz w:val="18"/>
            <w:szCs w:val="18"/>
          </w:rPr>
          <w:t>кодексом</w:t>
        </w:r>
      </w:hyperlink>
      <w:r w:rsidRPr="009E621F">
        <w:rPr>
          <w:rFonts w:ascii="Times New Roman" w:hAnsi="Times New Roman" w:cs="Times New Roman"/>
          <w:sz w:val="18"/>
          <w:szCs w:val="18"/>
        </w:rPr>
        <w:t xml:space="preserve"> Российской Федерации оснований для отказа в удовлетворении этого требования.</w:t>
      </w:r>
    </w:p>
    <w:p w:rsidR="00C04FBA" w:rsidRPr="00361978" w:rsidRDefault="00C04FBA">
      <w:pPr>
        <w:pStyle w:val="afa"/>
        <w:spacing w:after="0" w:line="240" w:lineRule="auto"/>
        <w:rPr>
          <w:rFonts w:ascii="Times New Roman" w:hAnsi="Times New Roman" w:cs="Times New Roman"/>
          <w:sz w:val="18"/>
          <w:szCs w:val="18"/>
          <w:lang w:val="ru-RU"/>
        </w:rPr>
      </w:pPr>
      <w:r w:rsidRPr="009E621F">
        <w:rPr>
          <w:rFonts w:ascii="Times New Roman" w:hAnsi="Times New Roman" w:cs="Times New Roman"/>
          <w:sz w:val="18"/>
          <w:szCs w:val="18"/>
          <w:lang w:val="ru-RU"/>
        </w:rPr>
        <w:t>Запрещается включение в условия независимой гарантии требования о представлении заказчиком гаранту судебных</w:t>
      </w:r>
      <w:r w:rsidRPr="00361978">
        <w:rPr>
          <w:rFonts w:ascii="Times New Roman" w:hAnsi="Times New Roman" w:cs="Times New Roman"/>
          <w:sz w:val="18"/>
          <w:szCs w:val="18"/>
          <w:lang w:val="ru-RU"/>
        </w:rPr>
        <w:t xml:space="preserve"> актов, подтверждающих неисполнение принципалом обязательств, обеспечиваемых независимой гарантией</w:t>
      </w:r>
    </w:p>
  </w:footnote>
  <w:footnote w:id="12">
    <w:p w:rsidR="00C04FBA" w:rsidRDefault="00C04FBA" w:rsidP="00C04FBA">
      <w:pPr>
        <w:pStyle w:val="afa"/>
        <w:spacing w:after="0" w:line="240" w:lineRule="auto"/>
      </w:pPr>
      <w:r>
        <w:rPr>
          <w:rStyle w:val="a8"/>
          <w:rFonts w:ascii="Times New Roman" w:hAnsi="Times New Roman"/>
        </w:rPr>
        <w:footnoteRef/>
      </w:r>
      <w:r>
        <w:rPr>
          <w:rFonts w:ascii="Times New Roman" w:hAnsi="Times New Roman" w:cs="Times New Roman"/>
          <w:sz w:val="18"/>
          <w:szCs w:val="18"/>
        </w:rPr>
        <w:t xml:space="preserve"> В случае заключения </w:t>
      </w:r>
      <w:r>
        <w:rPr>
          <w:rFonts w:ascii="Times New Roman" w:hAnsi="Times New Roman" w:cs="Times New Roman"/>
          <w:sz w:val="18"/>
          <w:szCs w:val="18"/>
          <w:lang w:val="ru-RU"/>
        </w:rPr>
        <w:t>к</w:t>
      </w:r>
      <w:proofErr w:type="spellStart"/>
      <w:r>
        <w:rPr>
          <w:rFonts w:ascii="Times New Roman" w:hAnsi="Times New Roman" w:cs="Times New Roman"/>
          <w:sz w:val="18"/>
          <w:szCs w:val="18"/>
        </w:rPr>
        <w:t>онтракта</w:t>
      </w:r>
      <w:proofErr w:type="spellEnd"/>
      <w:r>
        <w:rPr>
          <w:rFonts w:ascii="Times New Roman" w:hAnsi="Times New Roman" w:cs="Times New Roman"/>
          <w:sz w:val="18"/>
          <w:szCs w:val="18"/>
        </w:rPr>
        <w:t xml:space="preserve">  по результатам проведения торгов в соответствии с пунктом 1 части 1 статьи 30 </w:t>
      </w:r>
      <w:r>
        <w:rPr>
          <w:rFonts w:ascii="Times New Roman" w:hAnsi="Times New Roman" w:cs="Times New Roman"/>
          <w:sz w:val="18"/>
          <w:szCs w:val="18"/>
          <w:lang w:val="ru-RU"/>
        </w:rPr>
        <w:t>Закона о КС</w:t>
      </w:r>
      <w:r>
        <w:rPr>
          <w:rFonts w:ascii="Times New Roman" w:hAnsi="Times New Roman" w:cs="Times New Roman"/>
          <w:sz w:val="18"/>
          <w:szCs w:val="18"/>
        </w:rPr>
        <w:t xml:space="preserve">, предусмотренный настоящим пунктом размер обеспечения исполнения </w:t>
      </w:r>
      <w:r>
        <w:rPr>
          <w:rFonts w:ascii="Times New Roman" w:hAnsi="Times New Roman" w:cs="Times New Roman"/>
          <w:sz w:val="18"/>
          <w:szCs w:val="18"/>
          <w:lang w:val="ru-RU"/>
        </w:rPr>
        <w:t>к</w:t>
      </w:r>
      <w:proofErr w:type="spellStart"/>
      <w:r>
        <w:rPr>
          <w:rFonts w:ascii="Times New Roman" w:hAnsi="Times New Roman" w:cs="Times New Roman"/>
          <w:sz w:val="18"/>
          <w:szCs w:val="18"/>
        </w:rPr>
        <w:t>онтракта</w:t>
      </w:r>
      <w:proofErr w:type="spellEnd"/>
      <w:r>
        <w:rPr>
          <w:rFonts w:ascii="Times New Roman" w:hAnsi="Times New Roman" w:cs="Times New Roman"/>
          <w:sz w:val="18"/>
          <w:szCs w:val="18"/>
        </w:rPr>
        <w:t xml:space="preserve">, в том числе предоставляемого с учетом положений статьи 37 </w:t>
      </w:r>
      <w:r>
        <w:rPr>
          <w:rFonts w:ascii="Times New Roman" w:hAnsi="Times New Roman" w:cs="Times New Roman"/>
          <w:sz w:val="18"/>
          <w:szCs w:val="18"/>
          <w:lang w:val="ru-RU"/>
        </w:rPr>
        <w:t>Закона о КС</w:t>
      </w:r>
      <w:r>
        <w:rPr>
          <w:rFonts w:ascii="Times New Roman" w:hAnsi="Times New Roman" w:cs="Times New Roman"/>
          <w:sz w:val="18"/>
          <w:szCs w:val="18"/>
        </w:rPr>
        <w:t xml:space="preserve">, устанавливается от цены, по которой заключается настоящий </w:t>
      </w:r>
      <w:r>
        <w:rPr>
          <w:rFonts w:ascii="Times New Roman" w:hAnsi="Times New Roman" w:cs="Times New Roman"/>
          <w:sz w:val="18"/>
          <w:szCs w:val="18"/>
          <w:lang w:val="ru-RU"/>
        </w:rPr>
        <w:t>к</w:t>
      </w:r>
      <w:proofErr w:type="spellStart"/>
      <w:r>
        <w:rPr>
          <w:rFonts w:ascii="Times New Roman" w:hAnsi="Times New Roman" w:cs="Times New Roman"/>
          <w:sz w:val="18"/>
          <w:szCs w:val="18"/>
        </w:rPr>
        <w:t>онтракт</w:t>
      </w:r>
      <w:proofErr w:type="spellEnd"/>
      <w:r>
        <w:rPr>
          <w:rFonts w:ascii="Times New Roman" w:hAnsi="Times New Roman" w:cs="Times New Roman"/>
          <w:sz w:val="18"/>
          <w:szCs w:val="18"/>
        </w:rPr>
        <w:t>, но не менее чем размер аванса (при наличии аванса).</w:t>
      </w:r>
    </w:p>
    <w:p w:rsidR="00C04FBA" w:rsidRDefault="00C04FBA" w:rsidP="00C04FBA">
      <w:pPr>
        <w:pStyle w:val="afa"/>
        <w:spacing w:after="0" w:line="240" w:lineRule="auto"/>
        <w:rPr>
          <w:rFonts w:ascii="Times New Roman" w:hAnsi="Times New Roman" w:cs="Times New Roman"/>
          <w:sz w:val="18"/>
          <w:szCs w:val="18"/>
          <w:lang w:val="ru-RU"/>
        </w:rPr>
      </w:pPr>
    </w:p>
  </w:footnote>
  <w:footnote w:id="13">
    <w:p w:rsidR="00C04FBA" w:rsidRPr="009E621F" w:rsidRDefault="00C04FBA" w:rsidP="00151F2C">
      <w:pPr>
        <w:pStyle w:val="afa"/>
        <w:spacing w:after="0" w:line="240" w:lineRule="auto"/>
        <w:jc w:val="both"/>
        <w:rPr>
          <w:rFonts w:ascii="Times New Roman" w:hAnsi="Times New Roman" w:cs="Times New Roman"/>
          <w:sz w:val="18"/>
          <w:szCs w:val="18"/>
          <w:lang w:val="ru-RU"/>
        </w:rPr>
      </w:pPr>
      <w:r w:rsidRPr="009E621F">
        <w:rPr>
          <w:rStyle w:val="a8"/>
          <w:rFonts w:ascii="Times New Roman" w:hAnsi="Times New Roman"/>
        </w:rPr>
        <w:footnoteRef/>
      </w:r>
      <w:r w:rsidRPr="009E621F">
        <w:rPr>
          <w:rFonts w:ascii="Times New Roman" w:hAnsi="Times New Roman" w:cs="Times New Roman"/>
          <w:sz w:val="18"/>
          <w:szCs w:val="18"/>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w:t>
      </w:r>
      <w:r w:rsidRPr="009E621F">
        <w:rPr>
          <w:rFonts w:ascii="Times New Roman" w:hAnsi="Times New Roman" w:cs="Times New Roman"/>
          <w:color w:val="000000"/>
          <w:sz w:val="18"/>
          <w:szCs w:val="18"/>
        </w:rPr>
        <w:t xml:space="preserve"> </w:t>
      </w:r>
      <w:hyperlink r:id="rId5">
        <w:r w:rsidRPr="009E621F">
          <w:rPr>
            <w:rFonts w:ascii="Times New Roman" w:hAnsi="Times New Roman" w:cs="Times New Roman"/>
            <w:color w:val="000000"/>
            <w:sz w:val="18"/>
            <w:szCs w:val="18"/>
          </w:rPr>
          <w:t>кодексом</w:t>
        </w:r>
      </w:hyperlink>
      <w:r w:rsidRPr="009E621F">
        <w:rPr>
          <w:rFonts w:ascii="Times New Roman" w:hAnsi="Times New Roman" w:cs="Times New Roman"/>
          <w:sz w:val="18"/>
          <w:szCs w:val="18"/>
        </w:rPr>
        <w:t xml:space="preserve"> Российской Федерации оснований для отказа в удовлетворении этого требования.</w:t>
      </w:r>
    </w:p>
    <w:p w:rsidR="00C04FBA" w:rsidRPr="00151F2C" w:rsidRDefault="00C04FBA" w:rsidP="00151F2C">
      <w:pPr>
        <w:pStyle w:val="afa"/>
        <w:spacing w:after="0" w:line="240" w:lineRule="auto"/>
        <w:jc w:val="both"/>
      </w:pPr>
      <w:r w:rsidRPr="009E621F">
        <w:rPr>
          <w:rFonts w:ascii="Times New Roman" w:hAnsi="Times New Roman" w:cs="Times New Roman"/>
          <w:sz w:val="18"/>
          <w:szCs w:val="18"/>
        </w:rPr>
        <w:t xml:space="preserve">Запрещается включение в условия </w:t>
      </w:r>
      <w:r w:rsidRPr="009E621F">
        <w:rPr>
          <w:rFonts w:ascii="Times New Roman" w:hAnsi="Times New Roman" w:cs="Times New Roman"/>
          <w:sz w:val="18"/>
          <w:szCs w:val="18"/>
          <w:lang w:val="ru-RU"/>
        </w:rPr>
        <w:t>независимой</w:t>
      </w:r>
      <w:r w:rsidRPr="009E621F">
        <w:rPr>
          <w:rFonts w:ascii="Times New Roman" w:hAnsi="Times New Roman" w:cs="Times New Roman"/>
          <w:sz w:val="18"/>
          <w:szCs w:val="18"/>
        </w:rPr>
        <w:t xml:space="preserve"> гарантии требования о представлении</w:t>
      </w:r>
      <w:r>
        <w:rPr>
          <w:rFonts w:ascii="Times New Roman" w:hAnsi="Times New Roman" w:cs="Times New Roman"/>
          <w:sz w:val="18"/>
          <w:szCs w:val="18"/>
        </w:rPr>
        <w:t xml:space="preserve"> заказчиком гаранту судебных актов, подтверждающих неисполнение принципалом обязательств, обеспечиваемых </w:t>
      </w:r>
      <w:r>
        <w:rPr>
          <w:rFonts w:ascii="Times New Roman" w:hAnsi="Times New Roman" w:cs="Times New Roman"/>
          <w:sz w:val="18"/>
          <w:szCs w:val="18"/>
          <w:lang w:val="ru-RU"/>
        </w:rPr>
        <w:t>независимой</w:t>
      </w:r>
      <w:r>
        <w:rPr>
          <w:rFonts w:ascii="Times New Roman" w:hAnsi="Times New Roman" w:cs="Times New Roman"/>
          <w:sz w:val="18"/>
          <w:szCs w:val="18"/>
        </w:rPr>
        <w:t xml:space="preserve"> гарантией.</w:t>
      </w:r>
    </w:p>
  </w:footnote>
  <w:footnote w:id="14">
    <w:p w:rsidR="00C04FBA" w:rsidRDefault="00C04FBA">
      <w:pPr>
        <w:autoSpaceDE w:val="0"/>
      </w:pPr>
      <w:r>
        <w:rPr>
          <w:rStyle w:val="a8"/>
          <w:rFonts w:ascii="Times New Roman" w:hAnsi="Times New Roman"/>
        </w:rPr>
        <w:footnoteRef/>
      </w:r>
      <w:r>
        <w:rPr>
          <w:rFonts w:ascii="Times New Roman" w:hAnsi="Times New Roman" w:cs="Times New Roman"/>
          <w:sz w:val="18"/>
          <w:szCs w:val="18"/>
        </w:rPr>
        <w:t xml:space="preserve"> </w:t>
      </w:r>
      <w:r>
        <w:rPr>
          <w:rFonts w:ascii="Times New Roman" w:eastAsia="Calibri" w:hAnsi="Times New Roman" w:cs="Times New Roman"/>
          <w:sz w:val="18"/>
          <w:szCs w:val="18"/>
        </w:rPr>
        <w:t>Размер обеспечения гарантийных обязательств не может превышать десять процентов начальной (максимальной) цены контракта.</w:t>
      </w:r>
    </w:p>
    <w:p w:rsidR="00C04FBA" w:rsidRDefault="00C04FBA">
      <w:pPr>
        <w:pStyle w:val="afa"/>
        <w:spacing w:line="240" w:lineRule="auto"/>
        <w:rPr>
          <w:rFonts w:ascii="Times New Roman" w:eastAsia="Calibri" w:hAnsi="Times New Roman" w:cs="Times New Roman"/>
          <w:sz w:val="18"/>
          <w:szCs w:val="18"/>
        </w:rPr>
      </w:pPr>
    </w:p>
  </w:footnote>
  <w:footnote w:id="15">
    <w:p w:rsidR="00C04FBA" w:rsidRDefault="00C04FBA" w:rsidP="00C04FBA">
      <w:pPr>
        <w:pStyle w:val="afa"/>
      </w:pPr>
      <w:r w:rsidRPr="00B369AA">
        <w:rPr>
          <w:rStyle w:val="ab"/>
        </w:rPr>
        <w:footnoteRef/>
      </w:r>
      <w:r w:rsidRPr="0004465F">
        <w:rPr>
          <w:rFonts w:ascii="Times New Roman" w:hAnsi="Times New Roman"/>
          <w:sz w:val="16"/>
          <w:szCs w:val="16"/>
        </w:rPr>
        <w:t>В случаях, предусмотренных действующим законодательством, вместо договора аренды допускается заключение договора безвозмездного пользования.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FBA" w:rsidRPr="0039741E" w:rsidRDefault="00C04FBA" w:rsidP="001D36BD">
    <w:pPr>
      <w:tabs>
        <w:tab w:val="left" w:pos="43"/>
        <w:tab w:val="left" w:pos="681"/>
      </w:tabs>
      <w:autoSpaceDE w:val="0"/>
      <w:autoSpaceDN w:val="0"/>
      <w:adjustRightInd w:val="0"/>
      <w:jc w:val="both"/>
      <w:rPr>
        <w:sz w:val="20"/>
        <w:szCs w:val="20"/>
      </w:rPr>
    </w:pPr>
    <w:proofErr w:type="spellStart"/>
    <w:r>
      <w:rPr>
        <w:sz w:val="20"/>
        <w:szCs w:val="20"/>
        <w:lang w:val="en-US"/>
      </w:rPr>
      <w:t>Идентификационный</w:t>
    </w:r>
    <w:proofErr w:type="spellEnd"/>
    <w:r>
      <w:rPr>
        <w:sz w:val="20"/>
        <w:szCs w:val="20"/>
        <w:lang w:val="en-US"/>
      </w:rPr>
      <w:t xml:space="preserve"> </w:t>
    </w:r>
    <w:proofErr w:type="spellStart"/>
    <w:r>
      <w:rPr>
        <w:sz w:val="20"/>
        <w:szCs w:val="20"/>
        <w:lang w:val="en-US"/>
      </w:rPr>
      <w:t>код</w:t>
    </w:r>
    <w:proofErr w:type="spellEnd"/>
    <w:r>
      <w:rPr>
        <w:sz w:val="20"/>
        <w:szCs w:val="20"/>
        <w:lang w:val="en-US"/>
      </w:rPr>
      <w:t xml:space="preserve"> </w:t>
    </w:r>
    <w:proofErr w:type="spellStart"/>
    <w:r>
      <w:rPr>
        <w:sz w:val="20"/>
        <w:szCs w:val="20"/>
        <w:lang w:val="en-US"/>
      </w:rPr>
      <w:t>закупки</w:t>
    </w:r>
    <w:proofErr w:type="spellEnd"/>
    <w:r>
      <w:rPr>
        <w:sz w:val="20"/>
        <w:szCs w:val="20"/>
        <w:lang w:val="en-US"/>
      </w:rPr>
      <w:t xml:space="preserve">:  </w:t>
    </w:r>
    <w:r>
      <w:rPr>
        <w:rFonts w:ascii="Segoe UI" w:hAnsi="Segoe UI" w:cs="Segoe UI"/>
        <w:color w:val="333333"/>
        <w:sz w:val="20"/>
        <w:szCs w:val="20"/>
        <w:shd w:val="clear" w:color="auto" w:fill="E6F5FE"/>
      </w:rPr>
      <w:t>242637602188463760100100050015629244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FBA" w:rsidRPr="001D36BD" w:rsidRDefault="00C04FBA" w:rsidP="00155E21">
    <w:pPr>
      <w:tabs>
        <w:tab w:val="left" w:pos="43"/>
        <w:tab w:val="left" w:pos="681"/>
      </w:tabs>
      <w:autoSpaceDE w:val="0"/>
      <w:autoSpaceDN w:val="0"/>
      <w:adjustRightInd w:val="0"/>
      <w:jc w:val="both"/>
    </w:pPr>
    <w:proofErr w:type="spellStart"/>
    <w:r>
      <w:rPr>
        <w:sz w:val="20"/>
        <w:szCs w:val="20"/>
        <w:lang w:val="en-US"/>
      </w:rPr>
      <w:t>Идентификационный</w:t>
    </w:r>
    <w:proofErr w:type="spellEnd"/>
    <w:r>
      <w:rPr>
        <w:sz w:val="20"/>
        <w:szCs w:val="20"/>
        <w:lang w:val="en-US"/>
      </w:rPr>
      <w:t xml:space="preserve"> </w:t>
    </w:r>
    <w:proofErr w:type="spellStart"/>
    <w:r>
      <w:rPr>
        <w:sz w:val="20"/>
        <w:szCs w:val="20"/>
        <w:lang w:val="en-US"/>
      </w:rPr>
      <w:t>код</w:t>
    </w:r>
    <w:proofErr w:type="spellEnd"/>
    <w:r>
      <w:rPr>
        <w:sz w:val="20"/>
        <w:szCs w:val="20"/>
        <w:lang w:val="en-US"/>
      </w:rPr>
      <w:t xml:space="preserve"> </w:t>
    </w:r>
    <w:proofErr w:type="spellStart"/>
    <w:r>
      <w:rPr>
        <w:sz w:val="20"/>
        <w:szCs w:val="20"/>
        <w:lang w:val="en-US"/>
      </w:rPr>
      <w:t>закупки</w:t>
    </w:r>
    <w:proofErr w:type="spellEnd"/>
    <w:r>
      <w:rPr>
        <w:sz w:val="20"/>
        <w:szCs w:val="20"/>
        <w:lang w:val="en-US"/>
      </w:rPr>
      <w:t xml:space="preserve">: </w:t>
    </w:r>
    <w:r>
      <w:rPr>
        <w:rFonts w:ascii="Segoe UI" w:hAnsi="Segoe UI" w:cs="Segoe UI"/>
        <w:color w:val="333333"/>
        <w:sz w:val="20"/>
        <w:szCs w:val="20"/>
        <w:shd w:val="clear" w:color="auto" w:fill="E6F5FE"/>
      </w:rPr>
      <w:t>242637602188463760100100050015629244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2149"/>
        </w:tabs>
        <w:ind w:left="2149" w:hanging="360"/>
      </w:pPr>
      <w:rPr>
        <w:rFonts w:ascii="Times New Roman" w:hAnsi="Times New Roman" w:cs="Times New Roman" w:hint="default"/>
        <w:sz w:val="22"/>
        <w:szCs w:val="22"/>
      </w:r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38694F75"/>
    <w:multiLevelType w:val="hybridMultilevel"/>
    <w:tmpl w:val="1996D2FE"/>
    <w:lvl w:ilvl="0" w:tplc="10D4F3A2">
      <w:start w:val="1"/>
      <w:numFmt w:val="decimal"/>
      <w:lvlText w:val="%1."/>
      <w:lvlJc w:val="left"/>
      <w:pPr>
        <w:ind w:left="1080" w:hanging="42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
    <w:nsid w:val="5A46740A"/>
    <w:multiLevelType w:val="hybridMultilevel"/>
    <w:tmpl w:val="9184D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1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77B"/>
    <w:rsid w:val="00012EF9"/>
    <w:rsid w:val="00031544"/>
    <w:rsid w:val="00066D0B"/>
    <w:rsid w:val="000929C9"/>
    <w:rsid w:val="000A7168"/>
    <w:rsid w:val="000C2FBB"/>
    <w:rsid w:val="000D37C8"/>
    <w:rsid w:val="00100CD8"/>
    <w:rsid w:val="0011302C"/>
    <w:rsid w:val="00151F2C"/>
    <w:rsid w:val="00155E21"/>
    <w:rsid w:val="001C4E8F"/>
    <w:rsid w:val="001D2FD3"/>
    <w:rsid w:val="001D36BD"/>
    <w:rsid w:val="001E49C3"/>
    <w:rsid w:val="00256712"/>
    <w:rsid w:val="002722C9"/>
    <w:rsid w:val="00273049"/>
    <w:rsid w:val="00281C9B"/>
    <w:rsid w:val="0032281B"/>
    <w:rsid w:val="003527DC"/>
    <w:rsid w:val="003532F1"/>
    <w:rsid w:val="00361978"/>
    <w:rsid w:val="00391A0F"/>
    <w:rsid w:val="00396932"/>
    <w:rsid w:val="0039741E"/>
    <w:rsid w:val="003C525D"/>
    <w:rsid w:val="003C757D"/>
    <w:rsid w:val="003E0EBD"/>
    <w:rsid w:val="0042574B"/>
    <w:rsid w:val="0043631D"/>
    <w:rsid w:val="00437BE3"/>
    <w:rsid w:val="0046231D"/>
    <w:rsid w:val="00462E60"/>
    <w:rsid w:val="0049652F"/>
    <w:rsid w:val="004A0D2B"/>
    <w:rsid w:val="004B0CB4"/>
    <w:rsid w:val="004C1995"/>
    <w:rsid w:val="004C369A"/>
    <w:rsid w:val="004C6D49"/>
    <w:rsid w:val="004F2E20"/>
    <w:rsid w:val="00520F77"/>
    <w:rsid w:val="00537E75"/>
    <w:rsid w:val="0054690B"/>
    <w:rsid w:val="0057431A"/>
    <w:rsid w:val="006031FE"/>
    <w:rsid w:val="00604573"/>
    <w:rsid w:val="00624F7A"/>
    <w:rsid w:val="006416E1"/>
    <w:rsid w:val="00664784"/>
    <w:rsid w:val="00692336"/>
    <w:rsid w:val="006D0A1C"/>
    <w:rsid w:val="00741A1A"/>
    <w:rsid w:val="00767C63"/>
    <w:rsid w:val="007C0EE6"/>
    <w:rsid w:val="007F1E04"/>
    <w:rsid w:val="0081177B"/>
    <w:rsid w:val="008258C1"/>
    <w:rsid w:val="00854584"/>
    <w:rsid w:val="008A643D"/>
    <w:rsid w:val="008E545F"/>
    <w:rsid w:val="00903966"/>
    <w:rsid w:val="00906D46"/>
    <w:rsid w:val="00955162"/>
    <w:rsid w:val="009618EA"/>
    <w:rsid w:val="009937AA"/>
    <w:rsid w:val="009B42AB"/>
    <w:rsid w:val="009C7C89"/>
    <w:rsid w:val="009E621F"/>
    <w:rsid w:val="00A23B34"/>
    <w:rsid w:val="00A2476B"/>
    <w:rsid w:val="00A32555"/>
    <w:rsid w:val="00A70121"/>
    <w:rsid w:val="00AA4ACA"/>
    <w:rsid w:val="00AB311B"/>
    <w:rsid w:val="00AD6E4D"/>
    <w:rsid w:val="00AF2B09"/>
    <w:rsid w:val="00B21BD2"/>
    <w:rsid w:val="00B3593D"/>
    <w:rsid w:val="00B37DA9"/>
    <w:rsid w:val="00BA0992"/>
    <w:rsid w:val="00C03B5C"/>
    <w:rsid w:val="00C04FBA"/>
    <w:rsid w:val="00C215FF"/>
    <w:rsid w:val="00C41A46"/>
    <w:rsid w:val="00C43E1E"/>
    <w:rsid w:val="00C63F0B"/>
    <w:rsid w:val="00C7003F"/>
    <w:rsid w:val="00CB4BB6"/>
    <w:rsid w:val="00D01FC1"/>
    <w:rsid w:val="00D02565"/>
    <w:rsid w:val="00D34717"/>
    <w:rsid w:val="00D416C1"/>
    <w:rsid w:val="00D4385B"/>
    <w:rsid w:val="00D8050D"/>
    <w:rsid w:val="00D87AE2"/>
    <w:rsid w:val="00D947D6"/>
    <w:rsid w:val="00DA785D"/>
    <w:rsid w:val="00DC0E73"/>
    <w:rsid w:val="00DD0784"/>
    <w:rsid w:val="00DE22E2"/>
    <w:rsid w:val="00E21532"/>
    <w:rsid w:val="00E5245D"/>
    <w:rsid w:val="00E527F1"/>
    <w:rsid w:val="00E904BA"/>
    <w:rsid w:val="00EB438F"/>
    <w:rsid w:val="00EE3F53"/>
    <w:rsid w:val="00EF18EA"/>
    <w:rsid w:val="00F16FF5"/>
    <w:rsid w:val="00F23290"/>
    <w:rsid w:val="00F353CB"/>
    <w:rsid w:val="00F51679"/>
    <w:rsid w:val="00F5741D"/>
    <w:rsid w:val="00F92D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hAnsi="Calibri" w:cs="Calibri"/>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hAnsi="Times New Roman" w:cs="Times New Roman" w:hint="default"/>
      <w:sz w:val="22"/>
      <w:szCs w:val="22"/>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1">
    <w:name w:val="Основной шрифт абзаца1"/>
  </w:style>
  <w:style w:type="character" w:styleId="a3">
    <w:name w:val="page number"/>
    <w:basedOn w:val="1"/>
  </w:style>
  <w:style w:type="character" w:customStyle="1" w:styleId="a4">
    <w:name w:val="Обычный (веб) Знак"/>
    <w:rPr>
      <w:sz w:val="24"/>
      <w:szCs w:val="24"/>
      <w:lang w:val="ru-RU" w:bidi="ar-SA"/>
    </w:rPr>
  </w:style>
  <w:style w:type="character" w:customStyle="1" w:styleId="a5">
    <w:name w:val="Текст выноски Знак"/>
    <w:rPr>
      <w:rFonts w:ascii="Tahoma" w:hAnsi="Tahoma" w:cs="Tahoma"/>
      <w:sz w:val="16"/>
      <w:szCs w:val="16"/>
    </w:rPr>
  </w:style>
  <w:style w:type="character" w:customStyle="1" w:styleId="s1">
    <w:name w:val="s1"/>
  </w:style>
  <w:style w:type="character" w:customStyle="1" w:styleId="a6">
    <w:name w:val="Нижний колонтитул Знак"/>
    <w:uiPriority w:val="99"/>
    <w:rPr>
      <w:rFonts w:ascii="Calibri" w:hAnsi="Calibri" w:cs="Calibri"/>
      <w:sz w:val="22"/>
      <w:szCs w:val="22"/>
    </w:rPr>
  </w:style>
  <w:style w:type="character" w:customStyle="1" w:styleId="a7">
    <w:name w:val="Основной текст с отступом Знак"/>
    <w:rPr>
      <w:sz w:val="24"/>
      <w:szCs w:val="24"/>
    </w:rPr>
  </w:style>
  <w:style w:type="character" w:customStyle="1" w:styleId="ConsPlusNormal">
    <w:name w:val="ConsPlusNormal Знак"/>
    <w:rPr>
      <w:rFonts w:ascii="Arial" w:hAnsi="Arial" w:cs="Arial"/>
      <w:lang w:val="ru-RU" w:bidi="ar-SA"/>
    </w:rPr>
  </w:style>
  <w:style w:type="character" w:customStyle="1" w:styleId="a8">
    <w:name w:val="Символ сноски"/>
    <w:rPr>
      <w:vertAlign w:val="superscript"/>
    </w:rPr>
  </w:style>
  <w:style w:type="character" w:customStyle="1" w:styleId="a9">
    <w:name w:val="Текст сноски Знак"/>
    <w:uiPriority w:val="99"/>
    <w:rPr>
      <w:rFonts w:ascii="Calibri" w:hAnsi="Calibri" w:cs="Calibri"/>
    </w:rPr>
  </w:style>
  <w:style w:type="character" w:customStyle="1" w:styleId="10">
    <w:name w:val="Текст сноски Знак1"/>
    <w:rPr>
      <w:rFonts w:ascii="Calibri" w:hAnsi="Calibri" w:cs="Calibri"/>
    </w:rPr>
  </w:style>
  <w:style w:type="character" w:styleId="aa">
    <w:name w:val="Hyperlink"/>
    <w:uiPriority w:val="99"/>
    <w:rPr>
      <w:color w:val="0000FF"/>
      <w:u w:val="single"/>
    </w:rPr>
  </w:style>
  <w:style w:type="character" w:styleId="ab">
    <w:name w:val="footnote reference"/>
    <w:uiPriority w:val="99"/>
    <w:rPr>
      <w:vertAlign w:val="superscript"/>
    </w:rPr>
  </w:style>
  <w:style w:type="character" w:styleId="ac">
    <w:name w:val="endnote reference"/>
    <w:rPr>
      <w:vertAlign w:val="superscript"/>
    </w:rPr>
  </w:style>
  <w:style w:type="character" w:customStyle="1" w:styleId="ad">
    <w:name w:val="Символ концевой сноски"/>
  </w:style>
  <w:style w:type="paragraph" w:customStyle="1" w:styleId="ae">
    <w:name w:val="Заголовок"/>
    <w:basedOn w:val="a"/>
    <w:next w:val="af"/>
    <w:pPr>
      <w:keepNext/>
      <w:spacing w:before="240" w:after="120"/>
    </w:pPr>
    <w:rPr>
      <w:rFonts w:ascii="Liberation Sans" w:eastAsia="Microsoft YaHei" w:hAnsi="Liberation Sans" w:cs="Lucida Sans"/>
      <w:sz w:val="28"/>
      <w:szCs w:val="28"/>
    </w:rPr>
  </w:style>
  <w:style w:type="paragraph" w:styleId="af">
    <w:name w:val="Body Text"/>
    <w:basedOn w:val="a"/>
    <w:pPr>
      <w:spacing w:after="140"/>
    </w:pPr>
  </w:style>
  <w:style w:type="paragraph" w:styleId="af0">
    <w:name w:val="List"/>
    <w:basedOn w:val="af"/>
    <w:rPr>
      <w:rFonts w:cs="Lucida Sans"/>
    </w:rPr>
  </w:style>
  <w:style w:type="paragraph" w:styleId="af1">
    <w:name w:val="caption"/>
    <w:basedOn w:val="a"/>
    <w:qFormat/>
    <w:pPr>
      <w:suppressLineNumbers/>
      <w:spacing w:before="120" w:after="120"/>
    </w:pPr>
    <w:rPr>
      <w:rFonts w:cs="Lucida Sans"/>
      <w:i/>
      <w:iCs/>
      <w:sz w:val="24"/>
      <w:szCs w:val="24"/>
    </w:rPr>
  </w:style>
  <w:style w:type="paragraph" w:customStyle="1" w:styleId="11">
    <w:name w:val="Указатель1"/>
    <w:basedOn w:val="a"/>
    <w:pPr>
      <w:suppressLineNumbers/>
    </w:pPr>
    <w:rPr>
      <w:rFonts w:cs="Lucida Sans"/>
    </w:rPr>
  </w:style>
  <w:style w:type="paragraph" w:customStyle="1" w:styleId="af2">
    <w:name w:val="Верхний и нижний колонтитулы"/>
    <w:basedOn w:val="a"/>
    <w:pPr>
      <w:suppressLineNumbers/>
      <w:tabs>
        <w:tab w:val="center" w:pos="4819"/>
        <w:tab w:val="right" w:pos="9638"/>
      </w:tabs>
    </w:pPr>
  </w:style>
  <w:style w:type="paragraph" w:styleId="af3">
    <w:name w:val="header"/>
    <w:basedOn w:val="a"/>
    <w:link w:val="af4"/>
    <w:uiPriority w:val="99"/>
    <w:pPr>
      <w:tabs>
        <w:tab w:val="center" w:pos="4677"/>
        <w:tab w:val="right" w:pos="9355"/>
      </w:tabs>
    </w:pPr>
    <w:rPr>
      <w:rFonts w:cs="Times New Roman"/>
      <w:lang w:val="x-none"/>
    </w:rPr>
  </w:style>
  <w:style w:type="paragraph" w:styleId="af5">
    <w:name w:val="Normal (Web)"/>
    <w:basedOn w:val="a"/>
    <w:uiPriority w:val="99"/>
    <w:pPr>
      <w:spacing w:before="100" w:after="100" w:line="240" w:lineRule="auto"/>
    </w:pPr>
    <w:rPr>
      <w:rFonts w:ascii="Times New Roman" w:hAnsi="Times New Roman" w:cs="Times New Roman"/>
      <w:sz w:val="24"/>
      <w:szCs w:val="24"/>
    </w:rPr>
  </w:style>
  <w:style w:type="paragraph" w:customStyle="1" w:styleId="af6">
    <w:name w:val="Знак"/>
    <w:basedOn w:val="a"/>
    <w:pPr>
      <w:spacing w:after="160" w:line="240" w:lineRule="exact"/>
    </w:pPr>
    <w:rPr>
      <w:rFonts w:ascii="Verdana" w:hAnsi="Verdana" w:cs="Verdana"/>
      <w:sz w:val="20"/>
      <w:szCs w:val="20"/>
      <w:lang w:val="en-US"/>
    </w:rPr>
  </w:style>
  <w:style w:type="paragraph" w:customStyle="1" w:styleId="ConsPlusNonformat">
    <w:name w:val="ConsPlusNonformat"/>
    <w:pPr>
      <w:widowControl w:val="0"/>
      <w:suppressAutoHyphens/>
      <w:autoSpaceDE w:val="0"/>
    </w:pPr>
    <w:rPr>
      <w:rFonts w:ascii="Courier New" w:hAnsi="Courier New" w:cs="Courier New"/>
      <w:lang w:eastAsia="zh-CN"/>
    </w:rPr>
  </w:style>
  <w:style w:type="paragraph" w:styleId="af7">
    <w:name w:val="Body Text Indent"/>
    <w:basedOn w:val="a"/>
    <w:pPr>
      <w:widowControl w:val="0"/>
      <w:autoSpaceDE w:val="0"/>
      <w:spacing w:after="0" w:line="259" w:lineRule="auto"/>
      <w:ind w:firstLine="720"/>
      <w:jc w:val="both"/>
    </w:pPr>
    <w:rPr>
      <w:rFonts w:ascii="Times New Roman" w:hAnsi="Times New Roman" w:cs="Times New Roman"/>
      <w:sz w:val="24"/>
      <w:szCs w:val="24"/>
      <w:lang w:val="x-none"/>
    </w:rPr>
  </w:style>
  <w:style w:type="paragraph" w:customStyle="1" w:styleId="western">
    <w:name w:val="western"/>
    <w:basedOn w:val="a"/>
    <w:pPr>
      <w:spacing w:before="100" w:after="100" w:line="240" w:lineRule="auto"/>
    </w:pPr>
    <w:rPr>
      <w:rFonts w:ascii="Times New Roman" w:hAnsi="Times New Roman" w:cs="Times New Roman"/>
      <w:sz w:val="24"/>
      <w:szCs w:val="24"/>
    </w:rPr>
  </w:style>
  <w:style w:type="paragraph" w:styleId="af8">
    <w:name w:val="Balloon Text"/>
    <w:basedOn w:val="a"/>
    <w:pPr>
      <w:spacing w:after="0" w:line="240" w:lineRule="auto"/>
    </w:pPr>
    <w:rPr>
      <w:rFonts w:ascii="Tahoma" w:hAnsi="Tahoma" w:cs="Tahoma"/>
      <w:sz w:val="16"/>
      <w:szCs w:val="16"/>
      <w:lang w:val="x-none"/>
    </w:rPr>
  </w:style>
  <w:style w:type="paragraph" w:styleId="af9">
    <w:name w:val="footer"/>
    <w:basedOn w:val="a"/>
    <w:uiPriority w:val="99"/>
    <w:pPr>
      <w:tabs>
        <w:tab w:val="center" w:pos="4677"/>
        <w:tab w:val="right" w:pos="9355"/>
      </w:tabs>
    </w:pPr>
    <w:rPr>
      <w:lang w:val="x-none"/>
    </w:rPr>
  </w:style>
  <w:style w:type="paragraph" w:customStyle="1" w:styleId="ConsPlusNormal0">
    <w:name w:val="ConsPlusNormal"/>
    <w:pPr>
      <w:widowControl w:val="0"/>
      <w:suppressAutoHyphens/>
      <w:autoSpaceDE w:val="0"/>
      <w:ind w:firstLine="720"/>
    </w:pPr>
    <w:rPr>
      <w:rFonts w:ascii="Arial" w:hAnsi="Arial" w:cs="Arial"/>
      <w:lang w:eastAsia="zh-CN"/>
    </w:rPr>
  </w:style>
  <w:style w:type="paragraph" w:customStyle="1" w:styleId="ConsNormal">
    <w:name w:val="ConsNormal"/>
    <w:pPr>
      <w:widowControl w:val="0"/>
      <w:suppressAutoHyphens/>
      <w:autoSpaceDE w:val="0"/>
      <w:ind w:right="19772" w:firstLine="720"/>
    </w:pPr>
    <w:rPr>
      <w:rFonts w:ascii="Arial" w:hAnsi="Arial" w:cs="Arial"/>
      <w:lang w:eastAsia="zh-CN"/>
    </w:rPr>
  </w:style>
  <w:style w:type="paragraph" w:customStyle="1" w:styleId="ConsTitle">
    <w:name w:val="ConsTitle"/>
    <w:pPr>
      <w:widowControl w:val="0"/>
      <w:suppressAutoHyphens/>
      <w:autoSpaceDE w:val="0"/>
      <w:ind w:right="19772"/>
    </w:pPr>
    <w:rPr>
      <w:rFonts w:ascii="Arial" w:hAnsi="Arial" w:cs="Arial"/>
      <w:b/>
      <w:bCs/>
      <w:lang w:eastAsia="zh-CN"/>
    </w:rPr>
  </w:style>
  <w:style w:type="paragraph" w:customStyle="1" w:styleId="ConsNonformat">
    <w:name w:val="ConsNonformat"/>
    <w:pPr>
      <w:widowControl w:val="0"/>
      <w:suppressAutoHyphens/>
      <w:autoSpaceDE w:val="0"/>
      <w:ind w:right="19772"/>
    </w:pPr>
    <w:rPr>
      <w:rFonts w:ascii="Courier New" w:hAnsi="Courier New" w:cs="Courier New"/>
      <w:lang w:eastAsia="zh-CN"/>
    </w:rPr>
  </w:style>
  <w:style w:type="paragraph" w:styleId="afa">
    <w:name w:val="footnote text"/>
    <w:basedOn w:val="a"/>
    <w:uiPriority w:val="99"/>
    <w:rPr>
      <w:sz w:val="20"/>
      <w:szCs w:val="20"/>
      <w:lang w:val="x-none"/>
    </w:rPr>
  </w:style>
  <w:style w:type="paragraph" w:customStyle="1" w:styleId="afb">
    <w:name w:val="Содержимое таблицы"/>
    <w:basedOn w:val="a"/>
    <w:pPr>
      <w:suppressLineNumbers/>
    </w:pPr>
  </w:style>
  <w:style w:type="paragraph" w:customStyle="1" w:styleId="afc">
    <w:name w:val="Заголовок таблицы"/>
    <w:basedOn w:val="afb"/>
    <w:pPr>
      <w:jc w:val="center"/>
    </w:pPr>
    <w:rPr>
      <w:b/>
      <w:bCs/>
    </w:rPr>
  </w:style>
  <w:style w:type="paragraph" w:customStyle="1" w:styleId="afd">
    <w:name w:val="Содержимое врезки"/>
    <w:basedOn w:val="a"/>
  </w:style>
  <w:style w:type="table" w:styleId="afe">
    <w:name w:val="Table Grid"/>
    <w:basedOn w:val="a1"/>
    <w:uiPriority w:val="59"/>
    <w:rsid w:val="009618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Верхний колонтитул Знак"/>
    <w:link w:val="af3"/>
    <w:uiPriority w:val="99"/>
    <w:rsid w:val="009618EA"/>
    <w:rPr>
      <w:rFonts w:ascii="Calibri" w:hAnsi="Calibri" w:cs="Calibri"/>
      <w:sz w:val="22"/>
      <w:szCs w:val="22"/>
      <w:lang w:eastAsia="zh-CN"/>
    </w:rPr>
  </w:style>
  <w:style w:type="paragraph" w:styleId="aff">
    <w:name w:val="No Spacing"/>
    <w:uiPriority w:val="1"/>
    <w:qFormat/>
    <w:rsid w:val="00903966"/>
    <w:rPr>
      <w:sz w:val="24"/>
      <w:szCs w:val="24"/>
    </w:rPr>
  </w:style>
  <w:style w:type="paragraph" w:styleId="aff0">
    <w:name w:val="List Paragraph"/>
    <w:basedOn w:val="a"/>
    <w:uiPriority w:val="1"/>
    <w:qFormat/>
    <w:rsid w:val="00C04FBA"/>
    <w:pPr>
      <w:widowControl w:val="0"/>
      <w:suppressAutoHyphens w:val="0"/>
      <w:autoSpaceDE w:val="0"/>
      <w:autoSpaceDN w:val="0"/>
      <w:spacing w:after="0" w:line="240" w:lineRule="auto"/>
      <w:ind w:left="118" w:right="109" w:firstLine="707"/>
      <w:jc w:val="both"/>
    </w:pPr>
    <w:rPr>
      <w:rFonts w:ascii="Times New Roman" w:hAnsi="Times New Roman"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hAnsi="Calibri" w:cs="Calibri"/>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hAnsi="Times New Roman" w:cs="Times New Roman" w:hint="default"/>
      <w:sz w:val="22"/>
      <w:szCs w:val="22"/>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1">
    <w:name w:val="Основной шрифт абзаца1"/>
  </w:style>
  <w:style w:type="character" w:styleId="a3">
    <w:name w:val="page number"/>
    <w:basedOn w:val="1"/>
  </w:style>
  <w:style w:type="character" w:customStyle="1" w:styleId="a4">
    <w:name w:val="Обычный (веб) Знак"/>
    <w:rPr>
      <w:sz w:val="24"/>
      <w:szCs w:val="24"/>
      <w:lang w:val="ru-RU" w:bidi="ar-SA"/>
    </w:rPr>
  </w:style>
  <w:style w:type="character" w:customStyle="1" w:styleId="a5">
    <w:name w:val="Текст выноски Знак"/>
    <w:rPr>
      <w:rFonts w:ascii="Tahoma" w:hAnsi="Tahoma" w:cs="Tahoma"/>
      <w:sz w:val="16"/>
      <w:szCs w:val="16"/>
    </w:rPr>
  </w:style>
  <w:style w:type="character" w:customStyle="1" w:styleId="s1">
    <w:name w:val="s1"/>
  </w:style>
  <w:style w:type="character" w:customStyle="1" w:styleId="a6">
    <w:name w:val="Нижний колонтитул Знак"/>
    <w:uiPriority w:val="99"/>
    <w:rPr>
      <w:rFonts w:ascii="Calibri" w:hAnsi="Calibri" w:cs="Calibri"/>
      <w:sz w:val="22"/>
      <w:szCs w:val="22"/>
    </w:rPr>
  </w:style>
  <w:style w:type="character" w:customStyle="1" w:styleId="a7">
    <w:name w:val="Основной текст с отступом Знак"/>
    <w:rPr>
      <w:sz w:val="24"/>
      <w:szCs w:val="24"/>
    </w:rPr>
  </w:style>
  <w:style w:type="character" w:customStyle="1" w:styleId="ConsPlusNormal">
    <w:name w:val="ConsPlusNormal Знак"/>
    <w:rPr>
      <w:rFonts w:ascii="Arial" w:hAnsi="Arial" w:cs="Arial"/>
      <w:lang w:val="ru-RU" w:bidi="ar-SA"/>
    </w:rPr>
  </w:style>
  <w:style w:type="character" w:customStyle="1" w:styleId="a8">
    <w:name w:val="Символ сноски"/>
    <w:rPr>
      <w:vertAlign w:val="superscript"/>
    </w:rPr>
  </w:style>
  <w:style w:type="character" w:customStyle="1" w:styleId="a9">
    <w:name w:val="Текст сноски Знак"/>
    <w:uiPriority w:val="99"/>
    <w:rPr>
      <w:rFonts w:ascii="Calibri" w:hAnsi="Calibri" w:cs="Calibri"/>
    </w:rPr>
  </w:style>
  <w:style w:type="character" w:customStyle="1" w:styleId="10">
    <w:name w:val="Текст сноски Знак1"/>
    <w:rPr>
      <w:rFonts w:ascii="Calibri" w:hAnsi="Calibri" w:cs="Calibri"/>
    </w:rPr>
  </w:style>
  <w:style w:type="character" w:styleId="aa">
    <w:name w:val="Hyperlink"/>
    <w:uiPriority w:val="99"/>
    <w:rPr>
      <w:color w:val="0000FF"/>
      <w:u w:val="single"/>
    </w:rPr>
  </w:style>
  <w:style w:type="character" w:styleId="ab">
    <w:name w:val="footnote reference"/>
    <w:uiPriority w:val="99"/>
    <w:rPr>
      <w:vertAlign w:val="superscript"/>
    </w:rPr>
  </w:style>
  <w:style w:type="character" w:styleId="ac">
    <w:name w:val="endnote reference"/>
    <w:rPr>
      <w:vertAlign w:val="superscript"/>
    </w:rPr>
  </w:style>
  <w:style w:type="character" w:customStyle="1" w:styleId="ad">
    <w:name w:val="Символ концевой сноски"/>
  </w:style>
  <w:style w:type="paragraph" w:customStyle="1" w:styleId="ae">
    <w:name w:val="Заголовок"/>
    <w:basedOn w:val="a"/>
    <w:next w:val="af"/>
    <w:pPr>
      <w:keepNext/>
      <w:spacing w:before="240" w:after="120"/>
    </w:pPr>
    <w:rPr>
      <w:rFonts w:ascii="Liberation Sans" w:eastAsia="Microsoft YaHei" w:hAnsi="Liberation Sans" w:cs="Lucida Sans"/>
      <w:sz w:val="28"/>
      <w:szCs w:val="28"/>
    </w:rPr>
  </w:style>
  <w:style w:type="paragraph" w:styleId="af">
    <w:name w:val="Body Text"/>
    <w:basedOn w:val="a"/>
    <w:pPr>
      <w:spacing w:after="140"/>
    </w:pPr>
  </w:style>
  <w:style w:type="paragraph" w:styleId="af0">
    <w:name w:val="List"/>
    <w:basedOn w:val="af"/>
    <w:rPr>
      <w:rFonts w:cs="Lucida Sans"/>
    </w:rPr>
  </w:style>
  <w:style w:type="paragraph" w:styleId="af1">
    <w:name w:val="caption"/>
    <w:basedOn w:val="a"/>
    <w:qFormat/>
    <w:pPr>
      <w:suppressLineNumbers/>
      <w:spacing w:before="120" w:after="120"/>
    </w:pPr>
    <w:rPr>
      <w:rFonts w:cs="Lucida Sans"/>
      <w:i/>
      <w:iCs/>
      <w:sz w:val="24"/>
      <w:szCs w:val="24"/>
    </w:rPr>
  </w:style>
  <w:style w:type="paragraph" w:customStyle="1" w:styleId="11">
    <w:name w:val="Указатель1"/>
    <w:basedOn w:val="a"/>
    <w:pPr>
      <w:suppressLineNumbers/>
    </w:pPr>
    <w:rPr>
      <w:rFonts w:cs="Lucida Sans"/>
    </w:rPr>
  </w:style>
  <w:style w:type="paragraph" w:customStyle="1" w:styleId="af2">
    <w:name w:val="Верхний и нижний колонтитулы"/>
    <w:basedOn w:val="a"/>
    <w:pPr>
      <w:suppressLineNumbers/>
      <w:tabs>
        <w:tab w:val="center" w:pos="4819"/>
        <w:tab w:val="right" w:pos="9638"/>
      </w:tabs>
    </w:pPr>
  </w:style>
  <w:style w:type="paragraph" w:styleId="af3">
    <w:name w:val="header"/>
    <w:basedOn w:val="a"/>
    <w:link w:val="af4"/>
    <w:uiPriority w:val="99"/>
    <w:pPr>
      <w:tabs>
        <w:tab w:val="center" w:pos="4677"/>
        <w:tab w:val="right" w:pos="9355"/>
      </w:tabs>
    </w:pPr>
    <w:rPr>
      <w:rFonts w:cs="Times New Roman"/>
      <w:lang w:val="x-none"/>
    </w:rPr>
  </w:style>
  <w:style w:type="paragraph" w:styleId="af5">
    <w:name w:val="Normal (Web)"/>
    <w:basedOn w:val="a"/>
    <w:uiPriority w:val="99"/>
    <w:pPr>
      <w:spacing w:before="100" w:after="100" w:line="240" w:lineRule="auto"/>
    </w:pPr>
    <w:rPr>
      <w:rFonts w:ascii="Times New Roman" w:hAnsi="Times New Roman" w:cs="Times New Roman"/>
      <w:sz w:val="24"/>
      <w:szCs w:val="24"/>
    </w:rPr>
  </w:style>
  <w:style w:type="paragraph" w:customStyle="1" w:styleId="af6">
    <w:name w:val="Знак"/>
    <w:basedOn w:val="a"/>
    <w:pPr>
      <w:spacing w:after="160" w:line="240" w:lineRule="exact"/>
    </w:pPr>
    <w:rPr>
      <w:rFonts w:ascii="Verdana" w:hAnsi="Verdana" w:cs="Verdana"/>
      <w:sz w:val="20"/>
      <w:szCs w:val="20"/>
      <w:lang w:val="en-US"/>
    </w:rPr>
  </w:style>
  <w:style w:type="paragraph" w:customStyle="1" w:styleId="ConsPlusNonformat">
    <w:name w:val="ConsPlusNonformat"/>
    <w:pPr>
      <w:widowControl w:val="0"/>
      <w:suppressAutoHyphens/>
      <w:autoSpaceDE w:val="0"/>
    </w:pPr>
    <w:rPr>
      <w:rFonts w:ascii="Courier New" w:hAnsi="Courier New" w:cs="Courier New"/>
      <w:lang w:eastAsia="zh-CN"/>
    </w:rPr>
  </w:style>
  <w:style w:type="paragraph" w:styleId="af7">
    <w:name w:val="Body Text Indent"/>
    <w:basedOn w:val="a"/>
    <w:pPr>
      <w:widowControl w:val="0"/>
      <w:autoSpaceDE w:val="0"/>
      <w:spacing w:after="0" w:line="259" w:lineRule="auto"/>
      <w:ind w:firstLine="720"/>
      <w:jc w:val="both"/>
    </w:pPr>
    <w:rPr>
      <w:rFonts w:ascii="Times New Roman" w:hAnsi="Times New Roman" w:cs="Times New Roman"/>
      <w:sz w:val="24"/>
      <w:szCs w:val="24"/>
      <w:lang w:val="x-none"/>
    </w:rPr>
  </w:style>
  <w:style w:type="paragraph" w:customStyle="1" w:styleId="western">
    <w:name w:val="western"/>
    <w:basedOn w:val="a"/>
    <w:pPr>
      <w:spacing w:before="100" w:after="100" w:line="240" w:lineRule="auto"/>
    </w:pPr>
    <w:rPr>
      <w:rFonts w:ascii="Times New Roman" w:hAnsi="Times New Roman" w:cs="Times New Roman"/>
      <w:sz w:val="24"/>
      <w:szCs w:val="24"/>
    </w:rPr>
  </w:style>
  <w:style w:type="paragraph" w:styleId="af8">
    <w:name w:val="Balloon Text"/>
    <w:basedOn w:val="a"/>
    <w:pPr>
      <w:spacing w:after="0" w:line="240" w:lineRule="auto"/>
    </w:pPr>
    <w:rPr>
      <w:rFonts w:ascii="Tahoma" w:hAnsi="Tahoma" w:cs="Tahoma"/>
      <w:sz w:val="16"/>
      <w:szCs w:val="16"/>
      <w:lang w:val="x-none"/>
    </w:rPr>
  </w:style>
  <w:style w:type="paragraph" w:styleId="af9">
    <w:name w:val="footer"/>
    <w:basedOn w:val="a"/>
    <w:uiPriority w:val="99"/>
    <w:pPr>
      <w:tabs>
        <w:tab w:val="center" w:pos="4677"/>
        <w:tab w:val="right" w:pos="9355"/>
      </w:tabs>
    </w:pPr>
    <w:rPr>
      <w:lang w:val="x-none"/>
    </w:rPr>
  </w:style>
  <w:style w:type="paragraph" w:customStyle="1" w:styleId="ConsPlusNormal0">
    <w:name w:val="ConsPlusNormal"/>
    <w:pPr>
      <w:widowControl w:val="0"/>
      <w:suppressAutoHyphens/>
      <w:autoSpaceDE w:val="0"/>
      <w:ind w:firstLine="720"/>
    </w:pPr>
    <w:rPr>
      <w:rFonts w:ascii="Arial" w:hAnsi="Arial" w:cs="Arial"/>
      <w:lang w:eastAsia="zh-CN"/>
    </w:rPr>
  </w:style>
  <w:style w:type="paragraph" w:customStyle="1" w:styleId="ConsNormal">
    <w:name w:val="ConsNormal"/>
    <w:pPr>
      <w:widowControl w:val="0"/>
      <w:suppressAutoHyphens/>
      <w:autoSpaceDE w:val="0"/>
      <w:ind w:right="19772" w:firstLine="720"/>
    </w:pPr>
    <w:rPr>
      <w:rFonts w:ascii="Arial" w:hAnsi="Arial" w:cs="Arial"/>
      <w:lang w:eastAsia="zh-CN"/>
    </w:rPr>
  </w:style>
  <w:style w:type="paragraph" w:customStyle="1" w:styleId="ConsTitle">
    <w:name w:val="ConsTitle"/>
    <w:pPr>
      <w:widowControl w:val="0"/>
      <w:suppressAutoHyphens/>
      <w:autoSpaceDE w:val="0"/>
      <w:ind w:right="19772"/>
    </w:pPr>
    <w:rPr>
      <w:rFonts w:ascii="Arial" w:hAnsi="Arial" w:cs="Arial"/>
      <w:b/>
      <w:bCs/>
      <w:lang w:eastAsia="zh-CN"/>
    </w:rPr>
  </w:style>
  <w:style w:type="paragraph" w:customStyle="1" w:styleId="ConsNonformat">
    <w:name w:val="ConsNonformat"/>
    <w:pPr>
      <w:widowControl w:val="0"/>
      <w:suppressAutoHyphens/>
      <w:autoSpaceDE w:val="0"/>
      <w:ind w:right="19772"/>
    </w:pPr>
    <w:rPr>
      <w:rFonts w:ascii="Courier New" w:hAnsi="Courier New" w:cs="Courier New"/>
      <w:lang w:eastAsia="zh-CN"/>
    </w:rPr>
  </w:style>
  <w:style w:type="paragraph" w:styleId="afa">
    <w:name w:val="footnote text"/>
    <w:basedOn w:val="a"/>
    <w:uiPriority w:val="99"/>
    <w:rPr>
      <w:sz w:val="20"/>
      <w:szCs w:val="20"/>
      <w:lang w:val="x-none"/>
    </w:rPr>
  </w:style>
  <w:style w:type="paragraph" w:customStyle="1" w:styleId="afb">
    <w:name w:val="Содержимое таблицы"/>
    <w:basedOn w:val="a"/>
    <w:pPr>
      <w:suppressLineNumbers/>
    </w:pPr>
  </w:style>
  <w:style w:type="paragraph" w:customStyle="1" w:styleId="afc">
    <w:name w:val="Заголовок таблицы"/>
    <w:basedOn w:val="afb"/>
    <w:pPr>
      <w:jc w:val="center"/>
    </w:pPr>
    <w:rPr>
      <w:b/>
      <w:bCs/>
    </w:rPr>
  </w:style>
  <w:style w:type="paragraph" w:customStyle="1" w:styleId="afd">
    <w:name w:val="Содержимое врезки"/>
    <w:basedOn w:val="a"/>
  </w:style>
  <w:style w:type="table" w:styleId="afe">
    <w:name w:val="Table Grid"/>
    <w:basedOn w:val="a1"/>
    <w:uiPriority w:val="59"/>
    <w:rsid w:val="009618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Верхний колонтитул Знак"/>
    <w:link w:val="af3"/>
    <w:uiPriority w:val="99"/>
    <w:rsid w:val="009618EA"/>
    <w:rPr>
      <w:rFonts w:ascii="Calibri" w:hAnsi="Calibri" w:cs="Calibri"/>
      <w:sz w:val="22"/>
      <w:szCs w:val="22"/>
      <w:lang w:eastAsia="zh-CN"/>
    </w:rPr>
  </w:style>
  <w:style w:type="paragraph" w:styleId="aff">
    <w:name w:val="No Spacing"/>
    <w:uiPriority w:val="1"/>
    <w:qFormat/>
    <w:rsid w:val="00903966"/>
    <w:rPr>
      <w:sz w:val="24"/>
      <w:szCs w:val="24"/>
    </w:rPr>
  </w:style>
  <w:style w:type="paragraph" w:styleId="aff0">
    <w:name w:val="List Paragraph"/>
    <w:basedOn w:val="a"/>
    <w:uiPriority w:val="1"/>
    <w:qFormat/>
    <w:rsid w:val="00C04FBA"/>
    <w:pPr>
      <w:widowControl w:val="0"/>
      <w:suppressAutoHyphens w:val="0"/>
      <w:autoSpaceDE w:val="0"/>
      <w:autoSpaceDN w:val="0"/>
      <w:spacing w:after="0" w:line="240" w:lineRule="auto"/>
      <w:ind w:left="118" w:right="109" w:firstLine="707"/>
      <w:jc w:val="both"/>
    </w:pPr>
    <w:rPr>
      <w:rFonts w:ascii="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13882">
      <w:bodyDiv w:val="1"/>
      <w:marLeft w:val="0"/>
      <w:marRight w:val="0"/>
      <w:marTop w:val="0"/>
      <w:marBottom w:val="0"/>
      <w:divBdr>
        <w:top w:val="none" w:sz="0" w:space="0" w:color="auto"/>
        <w:left w:val="none" w:sz="0" w:space="0" w:color="auto"/>
        <w:bottom w:val="none" w:sz="0" w:space="0" w:color="auto"/>
        <w:right w:val="none" w:sz="0" w:space="0" w:color="auto"/>
      </w:divBdr>
    </w:div>
    <w:div w:id="67438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gov.ru/epz/order/notice/ea20/view/common-info.html?regNumber=0142200001323027011"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8F74FA54406EDA26A362E93586D4BB20E0923477CDE5C2CD901FDCE4F47DC6FB37840268C98A9F17gC6A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lgasviridov@yandex.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65C47AD7871F98E8E9625D542AB94C251A1469A21D994E6D26C8E8D17BE14BD6FF73A742B8F11076A980AC12EE5D6B72DE807D2C7D21DC73j1gFK" TargetMode="External"/><Relationship Id="rId4" Type="http://schemas.openxmlformats.org/officeDocument/2006/relationships/settings" Target="settings.xml"/><Relationship Id="rId9" Type="http://schemas.openxmlformats.org/officeDocument/2006/relationships/hyperlink" Target="consultantplus://offline/ref=83AE08076417C1D9993309F5A41E690B3E001DD8F4C57FD236234BC9ECE8FA1D72FC7EFBEEE7DEB3kDRAL"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385409F19BE147C0135D04106B600D2D36CE60326732077CD9A119C4FE1F71973382EE432FF040FCB62EC8DFE0B50AE5663EAC898FF1I6qBM" TargetMode="External"/><Relationship Id="rId2" Type="http://schemas.openxmlformats.org/officeDocument/2006/relationships/hyperlink" Target="consultantplus://offline/ref=16FB51F856ECEFA0A36F64151CF63DE9127D162CC15DDCAB6DEAE5313080B07BC51F9E1F1738F7CC1983F71215D9E982CF24FF5E38733377m740I" TargetMode="External"/><Relationship Id="rId1" Type="http://schemas.openxmlformats.org/officeDocument/2006/relationships/hyperlink" Target="consultantplus://offline/ref=624AADBCE3251F2992D72CAE6B78BCD36D79E2A3A89EB0CAC1DB5B3A5F27R9N" TargetMode="External"/><Relationship Id="rId5" Type="http://schemas.openxmlformats.org/officeDocument/2006/relationships/hyperlink" Target="consultantplus://offline/ref=A141958F4B9DD1E6C57F7526EA8DC6F734C831DF42535B938A0F2E56E5AEFB83A8C1CECCB38D16A1BACBE32197B1AEA4EA41666A8ED0F7581DN" TargetMode="External"/><Relationship Id="rId4" Type="http://schemas.openxmlformats.org/officeDocument/2006/relationships/hyperlink" Target="consultantplus://offline/ref=A141958F4B9DD1E6C57F7526EA8DC6F734C831DF42535B938A0F2E56E5AEFB83A8C1CECCB38D16A1BACBE32197B1AEA4EA41666A8ED0F7581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18</Pages>
  <Words>9103</Words>
  <Characters>51889</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vt:lpstr>
    </vt:vector>
  </TitlesOfParts>
  <Company/>
  <LinksUpToDate>false</LinksUpToDate>
  <CharactersWithSpaces>60871</CharactersWithSpaces>
  <SharedDoc>false</SharedDoc>
  <HLinks>
    <vt:vector size="48" baseType="variant">
      <vt:variant>
        <vt:i4>3735565</vt:i4>
      </vt:variant>
      <vt:variant>
        <vt:i4>12</vt:i4>
      </vt:variant>
      <vt:variant>
        <vt:i4>0</vt:i4>
      </vt:variant>
      <vt:variant>
        <vt:i4>5</vt:i4>
      </vt:variant>
      <vt:variant>
        <vt:lpwstr>mailto:olgasviridov@yandex.ru</vt:lpwstr>
      </vt:variant>
      <vt:variant>
        <vt:lpwstr/>
      </vt:variant>
      <vt:variant>
        <vt:i4>2752614</vt:i4>
      </vt:variant>
      <vt:variant>
        <vt:i4>9</vt:i4>
      </vt:variant>
      <vt:variant>
        <vt:i4>0</vt:i4>
      </vt:variant>
      <vt:variant>
        <vt:i4>5</vt:i4>
      </vt:variant>
      <vt:variant>
        <vt:lpwstr>consultantplus://offline/ref=65C47AD7871F98E8E9625D542AB94C251A1469A21D994E6D26C8E8D17BE14BD6FF73A742B8F11076A980AC12EE5D6B72DE807D2C7D21DC73j1gFK</vt:lpwstr>
      </vt:variant>
      <vt:variant>
        <vt:lpwstr/>
      </vt:variant>
      <vt:variant>
        <vt:i4>6619188</vt:i4>
      </vt:variant>
      <vt:variant>
        <vt:i4>6</vt:i4>
      </vt:variant>
      <vt:variant>
        <vt:i4>0</vt:i4>
      </vt:variant>
      <vt:variant>
        <vt:i4>5</vt:i4>
      </vt:variant>
      <vt:variant>
        <vt:lpwstr>consultantplus://offline/ref=83AE08076417C1D9993309F5A41E690B3E001DD8F4C57FD236234BC9ECE8FA1D72FC7EFBEEE7DEB3kDRAL</vt:lpwstr>
      </vt:variant>
      <vt:variant>
        <vt:lpwstr/>
      </vt:variant>
      <vt:variant>
        <vt:i4>5111817</vt:i4>
      </vt:variant>
      <vt:variant>
        <vt:i4>12</vt:i4>
      </vt:variant>
      <vt:variant>
        <vt:i4>0</vt:i4>
      </vt:variant>
      <vt:variant>
        <vt:i4>5</vt:i4>
      </vt:variant>
      <vt:variant>
        <vt:lpwstr>consultantplus://offline/ref=A141958F4B9DD1E6C57F7526EA8DC6F734C831DF42535B938A0F2E56E5AEFB83A8C1CECCB38D16A1BACBE32197B1AEA4EA41666A8ED0F7581DN</vt:lpwstr>
      </vt:variant>
      <vt:variant>
        <vt:lpwstr/>
      </vt:variant>
      <vt:variant>
        <vt:i4>5111817</vt:i4>
      </vt:variant>
      <vt:variant>
        <vt:i4>9</vt:i4>
      </vt:variant>
      <vt:variant>
        <vt:i4>0</vt:i4>
      </vt:variant>
      <vt:variant>
        <vt:i4>5</vt:i4>
      </vt:variant>
      <vt:variant>
        <vt:lpwstr>consultantplus://offline/ref=A141958F4B9DD1E6C57F7526EA8DC6F734C831DF42535B938A0F2E56E5AEFB83A8C1CECCB38D16A1BACBE32197B1AEA4EA41666A8ED0F7581DN</vt:lpwstr>
      </vt:variant>
      <vt:variant>
        <vt:lpwstr/>
      </vt:variant>
      <vt:variant>
        <vt:i4>7274548</vt:i4>
      </vt:variant>
      <vt:variant>
        <vt:i4>6</vt:i4>
      </vt:variant>
      <vt:variant>
        <vt:i4>0</vt:i4>
      </vt:variant>
      <vt:variant>
        <vt:i4>5</vt:i4>
      </vt:variant>
      <vt:variant>
        <vt:lpwstr>consultantplus://offline/ref=385409F19BE147C0135D04106B600D2D36CE60326732077CD9A119C4FE1F71973382EE432FF040FCB62EC8DFE0B50AE5663EAC898FF1I6qBM</vt:lpwstr>
      </vt:variant>
      <vt:variant>
        <vt:lpwstr/>
      </vt:variant>
      <vt:variant>
        <vt:i4>7405629</vt:i4>
      </vt:variant>
      <vt:variant>
        <vt:i4>3</vt:i4>
      </vt:variant>
      <vt:variant>
        <vt:i4>0</vt:i4>
      </vt:variant>
      <vt:variant>
        <vt:i4>5</vt:i4>
      </vt:variant>
      <vt:variant>
        <vt:lpwstr>consultantplus://offline/ref=16FB51F856ECEFA0A36F64151CF63DE9127D162CC15DDCAB6DEAE5313080B07BC51F9E1F1738F7CC1983F71215D9E982CF24FF5E38733377m740I</vt:lpwstr>
      </vt:variant>
      <vt:variant>
        <vt:lpwstr/>
      </vt:variant>
      <vt:variant>
        <vt:i4>6160397</vt:i4>
      </vt:variant>
      <vt:variant>
        <vt:i4>0</vt:i4>
      </vt:variant>
      <vt:variant>
        <vt:i4>0</vt:i4>
      </vt:variant>
      <vt:variant>
        <vt:i4>5</vt:i4>
      </vt:variant>
      <vt:variant>
        <vt:lpwstr>consultantplus://offline/ref=624AADBCE3251F2992D72CAE6B78BCD36D79E2A3A89EB0CAC1DB5B3A5F27R9N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dc:title>
  <dc:creator>mum</dc:creator>
  <cp:lastModifiedBy>User</cp:lastModifiedBy>
  <cp:revision>9</cp:revision>
  <cp:lastPrinted>2022-02-01T11:02:00Z</cp:lastPrinted>
  <dcterms:created xsi:type="dcterms:W3CDTF">2024-08-01T06:47:00Z</dcterms:created>
  <dcterms:modified xsi:type="dcterms:W3CDTF">2024-08-05T11:00:00Z</dcterms:modified>
</cp:coreProperties>
</file>